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64C5" w14:textId="77777777" w:rsidR="0070221A" w:rsidRDefault="0070221A" w:rsidP="0070221A">
      <w:pPr>
        <w:jc w:val="both"/>
        <w:rPr>
          <w:rFonts w:asciiTheme="minorHAnsi" w:eastAsia="Times New Roman" w:hAnsiTheme="minorHAnsi" w:cstheme="minorHAnsi"/>
          <w:b/>
          <w:bCs/>
          <w:lang w:val="en-GB"/>
        </w:rPr>
      </w:pPr>
      <w:bookmarkStart w:id="0" w:name="_Hlk15255062"/>
      <w:r w:rsidRPr="009632C9">
        <w:rPr>
          <w:rFonts w:asciiTheme="minorHAnsi" w:eastAsia="Times New Roman" w:hAnsiTheme="minorHAnsi" w:cstheme="minorHAnsi"/>
          <w:b/>
          <w:bCs/>
          <w:lang w:val="en-GB"/>
        </w:rPr>
        <w:t xml:space="preserve">Data collection and monitoring manual </w:t>
      </w:r>
    </w:p>
    <w:p w14:paraId="7F7E3154" w14:textId="77777777" w:rsidR="0070221A" w:rsidRDefault="0070221A" w:rsidP="00F06FBF">
      <w:pPr>
        <w:jc w:val="both"/>
        <w:rPr>
          <w:rFonts w:asciiTheme="minorHAnsi" w:eastAsia="Calibri" w:hAnsiTheme="minorHAnsi" w:cstheme="minorHAnsi"/>
          <w:color w:val="000000"/>
          <w:sz w:val="20"/>
          <w:szCs w:val="20"/>
          <w:lang w:val="en-GB"/>
        </w:rPr>
      </w:pPr>
    </w:p>
    <w:p w14:paraId="10B6651C" w14:textId="1DE54469" w:rsidR="00F06FBF" w:rsidRPr="00A96E55" w:rsidRDefault="0070221A" w:rsidP="00F06FBF">
      <w:pPr>
        <w:jc w:val="both"/>
        <w:rPr>
          <w:rFonts w:asciiTheme="minorHAnsi" w:hAnsiTheme="minorHAnsi" w:cstheme="minorHAnsi"/>
          <w:sz w:val="20"/>
          <w:szCs w:val="20"/>
          <w:lang w:val="en-GB"/>
        </w:rPr>
      </w:pPr>
      <w:r w:rsidRPr="00A96E55">
        <w:rPr>
          <w:rFonts w:asciiTheme="minorHAnsi" w:eastAsia="Calibri" w:hAnsiTheme="minorHAnsi" w:cstheme="minorHAnsi"/>
          <w:color w:val="000000"/>
          <w:sz w:val="20"/>
          <w:szCs w:val="20"/>
          <w:lang w:val="en-GB"/>
        </w:rPr>
        <w:t>Citizen Science Diving Data Gathering Campaign</w:t>
      </w:r>
      <w:r>
        <w:rPr>
          <w:rFonts w:asciiTheme="minorHAnsi" w:eastAsia="Calibri" w:hAnsiTheme="minorHAnsi" w:cstheme="minorHAnsi"/>
          <w:color w:val="000000"/>
          <w:sz w:val="20"/>
          <w:szCs w:val="20"/>
          <w:lang w:val="en-GB"/>
        </w:rPr>
        <w:t>.</w:t>
      </w:r>
    </w:p>
    <w:bookmarkEnd w:id="0"/>
    <w:p w14:paraId="2FE59B05" w14:textId="77777777" w:rsidR="00B3345B" w:rsidRPr="00A96E55" w:rsidRDefault="00B3345B" w:rsidP="007C46DC">
      <w:pPr>
        <w:autoSpaceDE w:val="0"/>
        <w:autoSpaceDN w:val="0"/>
        <w:adjustRightInd w:val="0"/>
        <w:jc w:val="both"/>
        <w:rPr>
          <w:rFonts w:asciiTheme="minorHAnsi" w:hAnsiTheme="minorHAnsi" w:cstheme="minorHAnsi"/>
          <w:sz w:val="20"/>
          <w:szCs w:val="20"/>
          <w:u w:val="single"/>
          <w:lang w:val="en-GB"/>
        </w:rPr>
      </w:pPr>
    </w:p>
    <w:tbl>
      <w:tblPr>
        <w:tblW w:w="9702" w:type="dxa"/>
        <w:tblInd w:w="62" w:type="dxa"/>
        <w:tblLayout w:type="fixed"/>
        <w:tblLook w:val="0000" w:firstRow="0" w:lastRow="0" w:firstColumn="0" w:lastColumn="0" w:noHBand="0" w:noVBand="0"/>
      </w:tblPr>
      <w:tblGrid>
        <w:gridCol w:w="1322"/>
        <w:gridCol w:w="425"/>
        <w:gridCol w:w="7955"/>
      </w:tblGrid>
      <w:tr w:rsidR="00F06FBF" w:rsidRPr="00A96E55" w14:paraId="682D550A"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2A4CE4D5" w14:textId="6D5DE93E" w:rsidR="009D6DCB" w:rsidRPr="00A96E55" w:rsidRDefault="00F06FBF" w:rsidP="009D6DCB">
            <w:pPr>
              <w:pStyle w:val="titolotabella"/>
              <w:snapToGrid w:val="0"/>
              <w:spacing w:before="60" w:after="60"/>
              <w:jc w:val="center"/>
              <w:rPr>
                <w:rFonts w:asciiTheme="minorHAnsi" w:hAnsiTheme="minorHAnsi" w:cstheme="minorHAnsi"/>
                <w:caps/>
                <w:sz w:val="20"/>
                <w:szCs w:val="20"/>
                <w:lang w:val="en-GB"/>
              </w:rPr>
            </w:pPr>
            <w:r w:rsidRPr="00A96E55">
              <w:rPr>
                <w:rFonts w:asciiTheme="minorHAnsi" w:hAnsiTheme="minorHAnsi" w:cstheme="minorHAnsi"/>
                <w:caps/>
                <w:sz w:val="20"/>
                <w:szCs w:val="20"/>
                <w:lang w:val="en-GB"/>
              </w:rPr>
              <w:t>Sector</w:t>
            </w:r>
            <w:r w:rsidR="009D6DCB" w:rsidRPr="00A96E55">
              <w:rPr>
                <w:rFonts w:asciiTheme="minorHAnsi" w:hAnsiTheme="minorHAnsi" w:cstheme="minorHAnsi"/>
                <w:caps/>
                <w:sz w:val="20"/>
                <w:szCs w:val="20"/>
                <w:lang w:val="en-GB"/>
              </w:rPr>
              <w:t xml:space="preserve">/ TOPIC: </w:t>
            </w:r>
            <w:r w:rsidR="00744DBC" w:rsidRPr="00A96E55">
              <w:rPr>
                <w:rFonts w:asciiTheme="minorHAnsi" w:hAnsiTheme="minorHAnsi" w:cstheme="minorHAnsi"/>
                <w:b w:val="0"/>
                <w:bCs/>
                <w:color w:val="000009"/>
                <w:sz w:val="20"/>
                <w:szCs w:val="20"/>
                <w:lang w:val="en-GB"/>
              </w:rPr>
              <w:t>Marine Coastal Activities</w:t>
            </w:r>
          </w:p>
          <w:p w14:paraId="25C52CFB" w14:textId="77777777" w:rsidR="007C784A" w:rsidRPr="00A96E55" w:rsidRDefault="00FE1D4A" w:rsidP="007C784A">
            <w:pPr>
              <w:jc w:val="center"/>
              <w:rPr>
                <w:rFonts w:asciiTheme="minorHAnsi" w:hAnsiTheme="minorHAnsi" w:cstheme="minorHAnsi"/>
                <w:b/>
                <w:sz w:val="20"/>
                <w:szCs w:val="20"/>
                <w:lang w:val="en-GB"/>
              </w:rPr>
            </w:pPr>
            <w:r w:rsidRPr="00A96E55">
              <w:rPr>
                <w:rFonts w:asciiTheme="minorHAnsi" w:hAnsiTheme="minorHAnsi" w:cstheme="minorHAnsi"/>
                <w:b/>
                <w:sz w:val="20"/>
                <w:szCs w:val="20"/>
                <w:lang w:val="en-GB"/>
              </w:rPr>
              <w:t>Components:</w:t>
            </w:r>
          </w:p>
          <w:p w14:paraId="3BBA6762" w14:textId="3689F2B7" w:rsidR="002C2F23" w:rsidRPr="00A96E55" w:rsidRDefault="002C2F23" w:rsidP="002C2F23">
            <w:pPr>
              <w:rPr>
                <w:rFonts w:asciiTheme="minorHAnsi" w:eastAsiaTheme="minorEastAsia" w:hAnsiTheme="minorHAnsi" w:cstheme="minorHAnsi"/>
                <w:kern w:val="0"/>
                <w:sz w:val="20"/>
                <w:szCs w:val="20"/>
                <w:lang w:val="en-GB" w:eastAsia="en-GB" w:bidi="ar-SA"/>
              </w:rPr>
            </w:pPr>
            <w:r w:rsidRPr="002C2F23">
              <w:rPr>
                <w:rFonts w:asciiTheme="minorHAnsi" w:eastAsiaTheme="minorEastAsia" w:hAnsiTheme="minorHAnsi" w:cstheme="minorHAnsi"/>
                <w:kern w:val="0"/>
                <w:sz w:val="20"/>
                <w:szCs w:val="20"/>
                <w:lang w:val="en-GB" w:eastAsia="en-GB" w:bidi="ar-SA"/>
              </w:rPr>
              <w:t>[Tourist Amenities (Id=91)]</w:t>
            </w:r>
            <w:r w:rsidRPr="00A96E55">
              <w:rPr>
                <w:rFonts w:asciiTheme="minorHAnsi" w:eastAsiaTheme="minorEastAsia" w:hAnsiTheme="minorHAnsi" w:cstheme="minorHAnsi"/>
                <w:kern w:val="0"/>
                <w:sz w:val="20"/>
                <w:szCs w:val="20"/>
                <w:lang w:val="en-GB" w:eastAsia="en-GB" w:bidi="ar-SA"/>
              </w:rPr>
              <w:t xml:space="preserve"> -&gt;</w:t>
            </w:r>
            <w:r w:rsidRPr="00A96E55">
              <w:rPr>
                <w:rFonts w:asciiTheme="minorHAnsi" w:hAnsiTheme="minorHAnsi" w:cstheme="minorHAnsi"/>
                <w:sz w:val="20"/>
                <w:szCs w:val="20"/>
                <w:lang w:val="en-GB"/>
              </w:rPr>
              <w:t xml:space="preserve"> </w:t>
            </w:r>
            <w:r w:rsidRPr="00A96E55">
              <w:rPr>
                <w:rFonts w:asciiTheme="minorHAnsi" w:eastAsiaTheme="minorEastAsia" w:hAnsiTheme="minorHAnsi" w:cstheme="minorHAnsi"/>
                <w:kern w:val="0"/>
                <w:sz w:val="20"/>
                <w:szCs w:val="20"/>
                <w:lang w:val="en-GB" w:eastAsia="en-GB" w:bidi="ar-SA"/>
              </w:rPr>
              <w:t>[Diving Sites (Id=93)]</w:t>
            </w:r>
          </w:p>
          <w:p w14:paraId="784773AB" w14:textId="46BF198E" w:rsidR="00FD6FAF" w:rsidRPr="00A96E55" w:rsidRDefault="002C2F23" w:rsidP="002C2F23">
            <w:pPr>
              <w:rPr>
                <w:rFonts w:asciiTheme="minorHAnsi" w:eastAsiaTheme="minorEastAsia" w:hAnsiTheme="minorHAnsi" w:cstheme="minorHAnsi"/>
                <w:kern w:val="0"/>
                <w:sz w:val="20"/>
                <w:szCs w:val="20"/>
                <w:lang w:val="en-GB" w:eastAsia="en-GB" w:bidi="ar-SA"/>
              </w:rPr>
            </w:pPr>
            <w:r w:rsidRPr="00A96E55">
              <w:rPr>
                <w:rFonts w:asciiTheme="minorHAnsi" w:eastAsiaTheme="minorEastAsia" w:hAnsiTheme="minorHAnsi" w:cstheme="minorHAnsi"/>
                <w:kern w:val="0"/>
                <w:sz w:val="20"/>
                <w:szCs w:val="20"/>
                <w:lang w:val="en-GB" w:eastAsia="en-GB" w:bidi="ar-SA"/>
              </w:rPr>
              <w:t xml:space="preserve">                                                 -&gt; [Diving Centre (Id=92)]</w:t>
            </w:r>
          </w:p>
        </w:tc>
      </w:tr>
      <w:tr w:rsidR="00FE1D4A" w:rsidRPr="0056227C" w14:paraId="2D429FF6"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662AA896" w14:textId="77777777" w:rsidR="004E54E4" w:rsidRPr="0056227C" w:rsidRDefault="00FE1D4A" w:rsidP="004E54E4">
            <w:pPr>
              <w:pStyle w:val="titolotabella"/>
              <w:snapToGrid w:val="0"/>
              <w:spacing w:before="60" w:after="60"/>
              <w:jc w:val="center"/>
              <w:rPr>
                <w:rFonts w:asciiTheme="minorHAnsi" w:eastAsia="Calibri" w:hAnsiTheme="minorHAnsi" w:cstheme="minorHAnsi"/>
                <w:color w:val="000000"/>
                <w:sz w:val="20"/>
                <w:szCs w:val="20"/>
                <w:lang w:val="en-GB"/>
              </w:rPr>
            </w:pPr>
            <w:r w:rsidRPr="00A96E55">
              <w:rPr>
                <w:rFonts w:asciiTheme="minorHAnsi" w:hAnsiTheme="minorHAnsi" w:cstheme="minorHAnsi"/>
                <w:caps/>
                <w:sz w:val="20"/>
                <w:szCs w:val="20"/>
                <w:lang w:val="en-GB"/>
              </w:rPr>
              <w:t>TITLE</w:t>
            </w:r>
            <w:r w:rsidR="00FD6FAF" w:rsidRPr="00A96E55">
              <w:rPr>
                <w:rFonts w:asciiTheme="minorHAnsi" w:eastAsia="Calibri" w:hAnsiTheme="minorHAnsi" w:cstheme="minorHAnsi"/>
                <w:color w:val="000000"/>
                <w:sz w:val="20"/>
                <w:szCs w:val="20"/>
                <w:lang w:val="en-GB"/>
              </w:rPr>
              <w:t xml:space="preserve">: </w:t>
            </w:r>
            <w:r w:rsidR="004E54E4" w:rsidRPr="0056227C">
              <w:rPr>
                <w:rFonts w:asciiTheme="minorHAnsi" w:eastAsia="Calibri" w:hAnsiTheme="minorHAnsi" w:cstheme="minorHAnsi"/>
                <w:color w:val="000000"/>
                <w:sz w:val="20"/>
                <w:szCs w:val="20"/>
                <w:lang w:val="en-GB"/>
              </w:rPr>
              <w:t xml:space="preserve">Monitoring scheme for touristic coastal amenities, namely Recreational Diving and Touristic Glass Bottom Boats following Ecosystem Based and Integrated Coastal Zone Management </w:t>
            </w:r>
            <w:r w:rsidR="004E54E4" w:rsidRPr="004E54E4">
              <w:rPr>
                <w:rFonts w:asciiTheme="minorHAnsi" w:eastAsia="Calibri" w:hAnsiTheme="minorHAnsi" w:cstheme="minorHAnsi"/>
                <w:color w:val="000000"/>
                <w:sz w:val="20"/>
                <w:szCs w:val="20"/>
                <w:lang w:val="en-US"/>
              </w:rPr>
              <w:t>on the Jordanian coast of the Gulf of Aqaba</w:t>
            </w:r>
          </w:p>
          <w:p w14:paraId="171C219F" w14:textId="12B96665" w:rsidR="00FE1D4A" w:rsidRPr="00A96E55" w:rsidRDefault="00FE1D4A" w:rsidP="009D6DCB">
            <w:pPr>
              <w:pStyle w:val="titolotabella"/>
              <w:snapToGrid w:val="0"/>
              <w:spacing w:before="60" w:after="60"/>
              <w:jc w:val="center"/>
              <w:rPr>
                <w:rFonts w:asciiTheme="minorHAnsi" w:hAnsiTheme="minorHAnsi" w:cstheme="minorHAnsi"/>
                <w:i/>
                <w:iCs/>
                <w:caps/>
                <w:sz w:val="20"/>
                <w:szCs w:val="20"/>
                <w:lang w:val="en-GB"/>
              </w:rPr>
            </w:pPr>
          </w:p>
        </w:tc>
      </w:tr>
      <w:tr w:rsidR="00FE1D4A" w:rsidRPr="0056227C" w14:paraId="31FEBAE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467E2441" w14:textId="77777777" w:rsidR="002C29FB" w:rsidRPr="00A96E55" w:rsidRDefault="00FE1D4A" w:rsidP="002C29FB">
            <w:pPr>
              <w:pStyle w:val="titolotabella"/>
              <w:snapToGrid w:val="0"/>
              <w:spacing w:before="60" w:after="60"/>
              <w:jc w:val="center"/>
              <w:rPr>
                <w:rFonts w:asciiTheme="minorHAnsi" w:hAnsiTheme="minorHAnsi" w:cstheme="minorHAnsi"/>
                <w:caps/>
                <w:sz w:val="20"/>
                <w:szCs w:val="20"/>
                <w:lang w:val="en-GB"/>
              </w:rPr>
            </w:pPr>
            <w:r w:rsidRPr="00A96E55">
              <w:rPr>
                <w:rFonts w:asciiTheme="minorHAnsi" w:hAnsiTheme="minorHAnsi" w:cstheme="minorHAnsi"/>
                <w:caps/>
                <w:sz w:val="20"/>
                <w:szCs w:val="20"/>
                <w:lang w:val="en-GB"/>
              </w:rPr>
              <w:t xml:space="preserve">tARGET AREA </w:t>
            </w:r>
          </w:p>
          <w:p w14:paraId="389B1EF0" w14:textId="185E4F91" w:rsidR="002C29FB" w:rsidRPr="00A96E55" w:rsidRDefault="00CA11DD" w:rsidP="002C29FB">
            <w:pPr>
              <w:pStyle w:val="tabella"/>
              <w:jc w:val="center"/>
              <w:rPr>
                <w:rFonts w:asciiTheme="minorHAnsi" w:hAnsiTheme="minorHAnsi" w:cstheme="minorHAnsi"/>
                <w:sz w:val="20"/>
                <w:szCs w:val="20"/>
                <w:lang w:val="en-GB"/>
              </w:rPr>
            </w:pPr>
            <w:r w:rsidRPr="00A96E55">
              <w:rPr>
                <w:rFonts w:asciiTheme="minorHAnsi" w:hAnsiTheme="minorHAnsi" w:cstheme="minorHAnsi"/>
                <w:sz w:val="20"/>
                <w:szCs w:val="20"/>
                <w:lang w:val="en-GB"/>
              </w:rPr>
              <w:t>All the gulf of Aqaba interested by the</w:t>
            </w:r>
            <w:r w:rsidR="004871A5" w:rsidRPr="00A96E55">
              <w:rPr>
                <w:rFonts w:asciiTheme="minorHAnsi" w:hAnsiTheme="minorHAnsi" w:cstheme="minorHAnsi"/>
                <w:sz w:val="20"/>
                <w:szCs w:val="20"/>
                <w:lang w:val="en-GB"/>
              </w:rPr>
              <w:t xml:space="preserve"> diving </w:t>
            </w:r>
            <w:r w:rsidR="008C58F7" w:rsidRPr="00A96E55">
              <w:rPr>
                <w:rFonts w:asciiTheme="minorHAnsi" w:hAnsiTheme="minorHAnsi" w:cstheme="minorHAnsi"/>
                <w:sz w:val="20"/>
                <w:szCs w:val="20"/>
                <w:lang w:val="en-GB"/>
              </w:rPr>
              <w:t>activity</w:t>
            </w:r>
            <w:r w:rsidRPr="00A96E55">
              <w:rPr>
                <w:rFonts w:asciiTheme="minorHAnsi" w:hAnsiTheme="minorHAnsi" w:cstheme="minorHAnsi"/>
                <w:sz w:val="20"/>
                <w:szCs w:val="20"/>
                <w:lang w:val="en-GB"/>
              </w:rPr>
              <w:t>.</w:t>
            </w:r>
          </w:p>
        </w:tc>
      </w:tr>
      <w:tr w:rsidR="00FE1D4A" w:rsidRPr="0056227C" w14:paraId="29699148"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6A8D1EFA" w14:textId="77777777" w:rsidR="002C29FB" w:rsidRPr="00A00BCD" w:rsidRDefault="00360767" w:rsidP="002C29FB">
            <w:pPr>
              <w:pStyle w:val="titolotabella"/>
              <w:snapToGrid w:val="0"/>
              <w:spacing w:before="60" w:after="60"/>
              <w:jc w:val="center"/>
              <w:rPr>
                <w:rFonts w:asciiTheme="minorHAnsi" w:hAnsiTheme="minorHAnsi" w:cstheme="minorHAnsi"/>
                <w:caps/>
                <w:sz w:val="20"/>
                <w:szCs w:val="20"/>
                <w:lang w:val="en-GB"/>
              </w:rPr>
            </w:pPr>
            <w:r w:rsidRPr="00A00BCD">
              <w:rPr>
                <w:rFonts w:asciiTheme="minorHAnsi" w:hAnsiTheme="minorHAnsi" w:cstheme="minorHAnsi"/>
                <w:caps/>
                <w:sz w:val="20"/>
                <w:szCs w:val="20"/>
                <w:lang w:val="en-GB"/>
              </w:rPr>
              <w:t>frequency</w:t>
            </w:r>
          </w:p>
          <w:p w14:paraId="6B84C460" w14:textId="77777777" w:rsidR="00253581" w:rsidRPr="00A00BCD" w:rsidRDefault="00253581" w:rsidP="002C29FB">
            <w:pPr>
              <w:pStyle w:val="tabella"/>
              <w:jc w:val="center"/>
              <w:rPr>
                <w:rFonts w:asciiTheme="minorHAnsi" w:hAnsiTheme="minorHAnsi" w:cstheme="minorHAnsi"/>
                <w:sz w:val="20"/>
                <w:szCs w:val="20"/>
                <w:lang w:val="en-GB"/>
              </w:rPr>
            </w:pPr>
            <w:r w:rsidRPr="00A00BCD">
              <w:rPr>
                <w:rFonts w:asciiTheme="minorHAnsi" w:hAnsiTheme="minorHAnsi" w:cstheme="minorHAnsi"/>
                <w:sz w:val="20"/>
                <w:szCs w:val="20"/>
                <w:lang w:val="en-GB"/>
              </w:rPr>
              <w:t>Goals a), b), c), e) daily</w:t>
            </w:r>
          </w:p>
          <w:p w14:paraId="3B78EEAF" w14:textId="0C7F9831" w:rsidR="002C29FB" w:rsidRPr="00A96E55" w:rsidRDefault="00253581" w:rsidP="002C29FB">
            <w:pPr>
              <w:pStyle w:val="tabella"/>
              <w:jc w:val="center"/>
              <w:rPr>
                <w:rFonts w:asciiTheme="minorHAnsi" w:hAnsiTheme="minorHAnsi" w:cstheme="minorHAnsi"/>
                <w:sz w:val="20"/>
                <w:szCs w:val="20"/>
                <w:lang w:val="en-GB"/>
              </w:rPr>
            </w:pPr>
            <w:r w:rsidRPr="00A00BCD">
              <w:rPr>
                <w:rFonts w:asciiTheme="minorHAnsi" w:hAnsiTheme="minorHAnsi" w:cstheme="minorHAnsi"/>
                <w:sz w:val="20"/>
                <w:szCs w:val="20"/>
                <w:lang w:val="en-GB"/>
              </w:rPr>
              <w:t xml:space="preserve">Goal d), depending on the agreement with </w:t>
            </w:r>
            <w:proofErr w:type="spellStart"/>
            <w:r w:rsidRPr="00A00BCD">
              <w:rPr>
                <w:rFonts w:asciiTheme="minorHAnsi" w:hAnsiTheme="minorHAnsi" w:cstheme="minorHAnsi"/>
                <w:sz w:val="20"/>
                <w:szCs w:val="20"/>
                <w:lang w:val="en-GB"/>
              </w:rPr>
              <w:t>ReefCheck</w:t>
            </w:r>
            <w:proofErr w:type="spellEnd"/>
            <w:ins w:id="1" w:author="Francesca Pella" w:date="2023-09-26T15:50:00Z">
              <w:r w:rsidR="00A00BCD">
                <w:rPr>
                  <w:rFonts w:asciiTheme="minorHAnsi" w:hAnsiTheme="minorHAnsi" w:cstheme="minorHAnsi"/>
                  <w:sz w:val="20"/>
                  <w:szCs w:val="20"/>
                  <w:lang w:val="en-GB"/>
                </w:rPr>
                <w:t>.</w:t>
              </w:r>
            </w:ins>
          </w:p>
        </w:tc>
      </w:tr>
      <w:tr w:rsidR="00F06FBF" w:rsidRPr="0056227C" w14:paraId="44BC4362" w14:textId="77777777" w:rsidTr="00D816BE">
        <w:trPr>
          <w:trHeight w:val="1228"/>
        </w:trPr>
        <w:tc>
          <w:tcPr>
            <w:tcW w:w="1747" w:type="dxa"/>
            <w:gridSpan w:val="2"/>
            <w:tcBorders>
              <w:top w:val="single" w:sz="4" w:space="0" w:color="000000"/>
              <w:left w:val="single" w:sz="4" w:space="0" w:color="000000"/>
              <w:bottom w:val="single" w:sz="4" w:space="0" w:color="000000"/>
            </w:tcBorders>
            <w:shd w:val="clear" w:color="auto" w:fill="auto"/>
          </w:tcPr>
          <w:p w14:paraId="2EBC10A3" w14:textId="75DBAA69" w:rsidR="00F06FBF" w:rsidRPr="00A96E55" w:rsidRDefault="00F06FBF" w:rsidP="00D816BE">
            <w:pPr>
              <w:pStyle w:val="tabella"/>
              <w:snapToGrid w:val="0"/>
              <w:spacing w:before="60" w:after="60"/>
              <w:rPr>
                <w:rFonts w:asciiTheme="minorHAnsi" w:hAnsiTheme="minorHAnsi" w:cstheme="minorHAnsi"/>
                <w:b/>
                <w:bCs/>
                <w:color w:val="000000"/>
                <w:sz w:val="20"/>
                <w:szCs w:val="20"/>
                <w:lang w:val="en-GB"/>
              </w:rPr>
            </w:pPr>
            <w:r w:rsidRPr="00A96E55">
              <w:rPr>
                <w:rFonts w:asciiTheme="minorHAnsi" w:hAnsiTheme="minorHAnsi" w:cstheme="minorHAnsi"/>
                <w:b/>
                <w:bCs/>
                <w:color w:val="000000"/>
                <w:sz w:val="20"/>
                <w:szCs w:val="20"/>
                <w:lang w:val="en-GB"/>
              </w:rPr>
              <w:t>MONITORING RATIONALE (System Component)</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60E2F46D" w14:textId="77777777" w:rsidR="00D827A4" w:rsidRDefault="00D827A4" w:rsidP="00A118A7">
            <w:pPr>
              <w:snapToGrid w:val="0"/>
              <w:jc w:val="both"/>
              <w:rPr>
                <w:rFonts w:asciiTheme="minorHAnsi" w:hAnsiTheme="minorHAnsi" w:cstheme="minorHAnsi"/>
                <w:sz w:val="20"/>
                <w:szCs w:val="20"/>
                <w:lang w:val="en-GB"/>
              </w:rPr>
            </w:pPr>
          </w:p>
          <w:p w14:paraId="05C5C121" w14:textId="77777777" w:rsidR="00D827A4" w:rsidRDefault="00D827A4" w:rsidP="00A118A7">
            <w:pPr>
              <w:snapToGrid w:val="0"/>
              <w:jc w:val="both"/>
              <w:rPr>
                <w:rFonts w:asciiTheme="minorHAnsi" w:hAnsiTheme="minorHAnsi" w:cstheme="minorHAnsi"/>
                <w:sz w:val="20"/>
                <w:szCs w:val="20"/>
                <w:lang w:val="en-GB"/>
              </w:rPr>
            </w:pPr>
          </w:p>
          <w:p w14:paraId="6D7DD7A6" w14:textId="6738B6B2" w:rsidR="00A118A7" w:rsidRPr="00186119" w:rsidRDefault="00A118A7" w:rsidP="00A118A7">
            <w:pPr>
              <w:snapToGrid w:val="0"/>
              <w:jc w:val="both"/>
              <w:rPr>
                <w:rFonts w:asciiTheme="minorHAnsi" w:eastAsiaTheme="minorHAnsi" w:hAnsiTheme="minorHAnsi" w:cstheme="minorHAnsi"/>
                <w:color w:val="242424"/>
                <w:kern w:val="0"/>
                <w:sz w:val="20"/>
                <w:szCs w:val="20"/>
                <w:lang w:val="en-GB" w:eastAsia="en-US" w:bidi="ar-SA"/>
              </w:rPr>
            </w:pPr>
            <w:r w:rsidRPr="00186119">
              <w:rPr>
                <w:rFonts w:asciiTheme="minorHAnsi" w:hAnsiTheme="minorHAnsi" w:cstheme="minorHAnsi"/>
                <w:sz w:val="20"/>
                <w:szCs w:val="20"/>
                <w:lang w:val="en-GB"/>
              </w:rPr>
              <w:t>AMP regulates the diving activities of the 21 diving centres in Aqaba (</w:t>
            </w:r>
            <w:r w:rsidRPr="00186119">
              <w:rPr>
                <w:rFonts w:asciiTheme="minorHAnsi" w:eastAsiaTheme="minorHAnsi" w:hAnsiTheme="minorHAnsi" w:cstheme="minorHAnsi"/>
                <w:color w:val="242424"/>
                <w:sz w:val="20"/>
                <w:szCs w:val="20"/>
                <w:lang w:val="en-GB" w:eastAsia="en-US"/>
              </w:rPr>
              <w:t>Wissam Yahia Al-Hayek 2016).</w:t>
            </w:r>
          </w:p>
          <w:p w14:paraId="4D331314" w14:textId="67556147" w:rsidR="00F06FBF" w:rsidRPr="00A96E55" w:rsidRDefault="00423577" w:rsidP="00474518">
            <w:pPr>
              <w:snapToGrid w:val="0"/>
              <w:jc w:val="both"/>
              <w:rPr>
                <w:rFonts w:asciiTheme="minorHAnsi" w:hAnsiTheme="minorHAnsi" w:cstheme="minorHAnsi"/>
                <w:noProof/>
                <w:sz w:val="20"/>
                <w:szCs w:val="20"/>
                <w:lang w:val="en-GB"/>
              </w:rPr>
            </w:pPr>
            <w:r>
              <w:rPr>
                <w:rFonts w:asciiTheme="minorHAnsi" w:hAnsiTheme="minorHAnsi" w:cstheme="minorHAnsi"/>
                <w:noProof/>
                <w:sz w:val="20"/>
                <w:szCs w:val="20"/>
                <w:lang w:val="en-GB"/>
              </w:rPr>
              <w:t>Synergies with ongoing comparable activities, such as the program of ReefCheck and the project “Diving Clean Up” of ASEZA.</w:t>
            </w:r>
          </w:p>
          <w:p w14:paraId="3A3A471E" w14:textId="77777777" w:rsidR="004B53D1" w:rsidRPr="00A96E55" w:rsidRDefault="004B53D1" w:rsidP="00474518">
            <w:pPr>
              <w:snapToGrid w:val="0"/>
              <w:jc w:val="both"/>
              <w:rPr>
                <w:rFonts w:asciiTheme="minorHAnsi" w:eastAsia="Times-Roman" w:hAnsiTheme="minorHAnsi" w:cstheme="minorHAnsi"/>
                <w:sz w:val="20"/>
                <w:szCs w:val="20"/>
                <w:lang w:val="en-GB"/>
              </w:rPr>
            </w:pPr>
          </w:p>
          <w:p w14:paraId="3C424CDD" w14:textId="32795C9D" w:rsidR="009D012A" w:rsidRPr="00A96E55" w:rsidRDefault="00B8606F" w:rsidP="00B8606F">
            <w:pPr>
              <w:snapToGrid w:val="0"/>
              <w:jc w:val="both"/>
              <w:rPr>
                <w:rFonts w:asciiTheme="minorHAnsi" w:hAnsiTheme="minorHAnsi" w:cstheme="minorHAnsi"/>
                <w:sz w:val="20"/>
                <w:szCs w:val="20"/>
                <w:lang w:val="en-GB"/>
              </w:rPr>
            </w:pPr>
            <w:r w:rsidRPr="00A96E55">
              <w:rPr>
                <w:rFonts w:asciiTheme="minorHAnsi" w:eastAsia="Times-Roman" w:hAnsiTheme="minorHAnsi" w:cstheme="minorHAnsi"/>
                <w:sz w:val="20"/>
                <w:szCs w:val="20"/>
                <w:lang w:val="en-GB"/>
              </w:rPr>
              <w:t>FIRST PHASE:</w:t>
            </w:r>
            <w:r w:rsidRPr="00A96E55">
              <w:rPr>
                <w:rFonts w:asciiTheme="minorHAnsi" w:hAnsiTheme="minorHAnsi" w:cstheme="minorHAnsi"/>
                <w:sz w:val="20"/>
                <w:szCs w:val="20"/>
                <w:lang w:val="en-GB"/>
              </w:rPr>
              <w:t xml:space="preserve"> training</w:t>
            </w:r>
            <w:r w:rsidR="00A118A7">
              <w:rPr>
                <w:rFonts w:asciiTheme="minorHAnsi" w:hAnsiTheme="minorHAnsi" w:cstheme="minorHAnsi"/>
                <w:sz w:val="20"/>
                <w:szCs w:val="20"/>
                <w:lang w:val="en-GB"/>
              </w:rPr>
              <w:t xml:space="preserve"> for the field work (protocol about the diving activity AND protocol/s about the status of coral reefs).</w:t>
            </w:r>
          </w:p>
          <w:p w14:paraId="6E7EB20C" w14:textId="2B0C343B" w:rsidR="00B8606F" w:rsidRPr="00186119" w:rsidRDefault="00B8606F" w:rsidP="00B8606F">
            <w:pPr>
              <w:snapToGrid w:val="0"/>
              <w:jc w:val="both"/>
              <w:rPr>
                <w:rFonts w:asciiTheme="minorHAnsi" w:hAnsiTheme="minorHAnsi" w:cstheme="minorHAnsi"/>
                <w:sz w:val="20"/>
                <w:szCs w:val="20"/>
                <w:lang w:val="en-GB"/>
              </w:rPr>
            </w:pPr>
            <w:r w:rsidRPr="00A96E55">
              <w:rPr>
                <w:rFonts w:asciiTheme="minorHAnsi" w:hAnsiTheme="minorHAnsi" w:cstheme="minorHAnsi"/>
                <w:sz w:val="20"/>
                <w:szCs w:val="20"/>
                <w:lang w:val="en-GB"/>
              </w:rPr>
              <w:t xml:space="preserve">SECOND PHASE: </w:t>
            </w:r>
            <w:r w:rsidRPr="00186119">
              <w:rPr>
                <w:rFonts w:asciiTheme="minorHAnsi" w:hAnsiTheme="minorHAnsi" w:cstheme="minorHAnsi"/>
                <w:sz w:val="20"/>
                <w:szCs w:val="20"/>
                <w:lang w:val="en-GB"/>
              </w:rPr>
              <w:t>application of the protocols</w:t>
            </w:r>
            <w:r w:rsidR="00A118A7">
              <w:rPr>
                <w:rFonts w:asciiTheme="minorHAnsi" w:hAnsiTheme="minorHAnsi" w:cstheme="minorHAnsi"/>
                <w:sz w:val="20"/>
                <w:szCs w:val="20"/>
                <w:lang w:val="en-GB"/>
              </w:rPr>
              <w:t xml:space="preserve"> (statistics about the diving activity AND monitoring the coral reefs).</w:t>
            </w:r>
          </w:p>
          <w:p w14:paraId="3A18D653" w14:textId="77777777" w:rsidR="00AE69F2" w:rsidRPr="00186119" w:rsidRDefault="00AE69F2" w:rsidP="00B8606F">
            <w:pPr>
              <w:snapToGrid w:val="0"/>
              <w:jc w:val="both"/>
              <w:rPr>
                <w:rFonts w:asciiTheme="minorHAnsi" w:hAnsiTheme="minorHAnsi" w:cstheme="minorHAnsi"/>
                <w:sz w:val="20"/>
                <w:szCs w:val="20"/>
                <w:lang w:val="en-GB"/>
              </w:rPr>
            </w:pPr>
          </w:p>
          <w:p w14:paraId="65E2FD93" w14:textId="3DB49ACB" w:rsidR="00AE69F2" w:rsidRPr="005A630C" w:rsidRDefault="00AE69F2" w:rsidP="00AE69F2">
            <w:pPr>
              <w:snapToGrid w:val="0"/>
              <w:jc w:val="both"/>
              <w:rPr>
                <w:rFonts w:asciiTheme="minorHAnsi" w:eastAsiaTheme="minorHAnsi" w:hAnsiTheme="minorHAnsi" w:cstheme="minorHAnsi"/>
                <w:color w:val="242424"/>
                <w:kern w:val="0"/>
                <w:sz w:val="20"/>
                <w:szCs w:val="20"/>
                <w:lang w:val="en-GB" w:eastAsia="en-US" w:bidi="ar-SA"/>
              </w:rPr>
            </w:pPr>
            <w:r w:rsidRPr="005A630C">
              <w:rPr>
                <w:rFonts w:asciiTheme="minorHAnsi" w:eastAsiaTheme="minorHAnsi" w:hAnsiTheme="minorHAnsi" w:cstheme="minorHAnsi"/>
                <w:color w:val="242424"/>
                <w:kern w:val="0"/>
                <w:sz w:val="20"/>
                <w:szCs w:val="20"/>
                <w:lang w:val="en-GB" w:eastAsia="en-US" w:bidi="ar-SA"/>
              </w:rPr>
              <w:t xml:space="preserve">Diving routes are not recorded yet, and only locals </w:t>
            </w:r>
            <w:r w:rsidR="005A630C" w:rsidRPr="005A630C">
              <w:rPr>
                <w:rFonts w:asciiTheme="minorHAnsi" w:hAnsiTheme="minorHAnsi" w:cstheme="minorHAnsi"/>
                <w:sz w:val="20"/>
                <w:szCs w:val="20"/>
                <w:lang w:val="en-GB"/>
              </w:rPr>
              <w:t xml:space="preserve">only locals as diving trainers and guides have this </w:t>
            </w:r>
            <w:r w:rsidRPr="005A630C">
              <w:rPr>
                <w:rFonts w:asciiTheme="minorHAnsi" w:eastAsiaTheme="minorHAnsi" w:hAnsiTheme="minorHAnsi" w:cstheme="minorHAnsi"/>
                <w:color w:val="242424"/>
                <w:kern w:val="0"/>
                <w:sz w:val="20"/>
                <w:szCs w:val="20"/>
                <w:lang w:val="en-GB" w:eastAsia="en-US" w:bidi="ar-SA"/>
              </w:rPr>
              <w:t>knowledge.</w:t>
            </w:r>
          </w:p>
          <w:p w14:paraId="4048D265" w14:textId="1643E73B" w:rsidR="00AE69F2" w:rsidRPr="00A96E55" w:rsidRDefault="00AE69F2" w:rsidP="00B8606F">
            <w:pPr>
              <w:snapToGrid w:val="0"/>
              <w:jc w:val="both"/>
              <w:rPr>
                <w:rFonts w:asciiTheme="minorHAnsi" w:eastAsia="Times-Roman" w:hAnsiTheme="minorHAnsi" w:cstheme="minorHAnsi"/>
                <w:sz w:val="20"/>
                <w:szCs w:val="20"/>
                <w:lang w:val="en-GB"/>
              </w:rPr>
            </w:pPr>
          </w:p>
        </w:tc>
      </w:tr>
      <w:tr w:rsidR="00F06FBF" w:rsidRPr="0056227C" w14:paraId="654C36AB" w14:textId="77777777" w:rsidTr="00CD51E6">
        <w:tc>
          <w:tcPr>
            <w:tcW w:w="1747" w:type="dxa"/>
            <w:gridSpan w:val="2"/>
            <w:tcBorders>
              <w:top w:val="single" w:sz="4" w:space="0" w:color="000000"/>
              <w:left w:val="single" w:sz="4" w:space="0" w:color="000000"/>
              <w:bottom w:val="single" w:sz="4" w:space="0" w:color="000000"/>
            </w:tcBorders>
            <w:shd w:val="clear" w:color="auto" w:fill="auto"/>
          </w:tcPr>
          <w:p w14:paraId="0571E684" w14:textId="77777777" w:rsidR="00F06FBF" w:rsidRPr="00A96E55" w:rsidRDefault="00F06FBF" w:rsidP="00474518">
            <w:pPr>
              <w:pStyle w:val="tabella"/>
              <w:snapToGrid w:val="0"/>
              <w:spacing w:before="60" w:after="60"/>
              <w:rPr>
                <w:rFonts w:asciiTheme="minorHAnsi" w:hAnsiTheme="minorHAnsi" w:cstheme="minorHAnsi"/>
                <w:b/>
                <w:bCs/>
                <w:color w:val="000000"/>
                <w:sz w:val="20"/>
                <w:szCs w:val="20"/>
                <w:lang w:val="en-GB"/>
              </w:rPr>
            </w:pPr>
            <w:r w:rsidRPr="00A96E55">
              <w:rPr>
                <w:rFonts w:asciiTheme="minorHAnsi" w:hAnsiTheme="minorHAnsi" w:cstheme="minorHAnsi"/>
                <w:b/>
                <w:bCs/>
                <w:color w:val="000000"/>
                <w:sz w:val="20"/>
                <w:szCs w:val="20"/>
                <w:lang w:val="en-GB"/>
              </w:rPr>
              <w:t>MONITORING GOAL</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731D9251" w14:textId="77777777" w:rsidR="00D816BE" w:rsidRPr="0070221A" w:rsidRDefault="00323699" w:rsidP="004339C6">
            <w:pPr>
              <w:pStyle w:val="ListParagraph"/>
              <w:numPr>
                <w:ilvl w:val="0"/>
                <w:numId w:val="5"/>
              </w:numPr>
              <w:shd w:val="clear" w:color="auto" w:fill="FFFFFF"/>
              <w:jc w:val="both"/>
              <w:rPr>
                <w:rFonts w:asciiTheme="minorHAnsi" w:eastAsia="Times New Roman" w:hAnsiTheme="minorHAnsi" w:cstheme="minorHAnsi"/>
                <w:b/>
                <w:bCs/>
                <w:i/>
                <w:iCs/>
                <w:color w:val="000000"/>
                <w:sz w:val="20"/>
                <w:szCs w:val="20"/>
                <w:lang w:val="en-GB" w:eastAsia="en-GB"/>
              </w:rPr>
            </w:pPr>
            <w:bookmarkStart w:id="2" w:name="_Hlk138951560"/>
            <w:r w:rsidRPr="0070221A">
              <w:rPr>
                <w:rFonts w:asciiTheme="minorHAnsi" w:hAnsiTheme="minorHAnsi" w:cstheme="minorHAnsi"/>
                <w:color w:val="000000"/>
                <w:sz w:val="20"/>
                <w:szCs w:val="20"/>
                <w:bdr w:val="single" w:sz="2" w:space="0" w:color="E5E7EB" w:frame="1"/>
                <w:lang w:val="en-GB"/>
              </w:rPr>
              <w:t xml:space="preserve">Quantify visitation frequency of diving sites in terms of </w:t>
            </w:r>
            <w:r w:rsidRPr="0056227C">
              <w:rPr>
                <w:rFonts w:asciiTheme="minorHAnsi" w:hAnsiTheme="minorHAnsi" w:cstheme="minorHAnsi"/>
                <w:color w:val="000000"/>
                <w:sz w:val="20"/>
                <w:szCs w:val="20"/>
                <w:bdr w:val="single" w:sz="2" w:space="0" w:color="E5E7EB" w:frame="1"/>
                <w:lang w:val="en-GB"/>
              </w:rPr>
              <w:t>numbers of daily dives</w:t>
            </w:r>
            <w:r w:rsidRPr="0070221A">
              <w:rPr>
                <w:rFonts w:asciiTheme="minorHAnsi" w:hAnsiTheme="minorHAnsi" w:cstheme="minorHAnsi"/>
                <w:color w:val="000000"/>
                <w:sz w:val="20"/>
                <w:szCs w:val="20"/>
                <w:bdr w:val="single" w:sz="2" w:space="0" w:color="E5E7EB" w:frame="1"/>
                <w:lang w:val="en-GB"/>
              </w:rPr>
              <w:t xml:space="preserve">, </w:t>
            </w:r>
            <w:r w:rsidRPr="0056227C">
              <w:rPr>
                <w:rFonts w:asciiTheme="minorHAnsi" w:hAnsiTheme="minorHAnsi" w:cstheme="minorHAnsi"/>
                <w:color w:val="000000"/>
                <w:sz w:val="20"/>
                <w:szCs w:val="20"/>
                <w:bdr w:val="single" w:sz="2" w:space="0" w:color="E5E7EB" w:frame="1"/>
                <w:lang w:val="en-GB"/>
              </w:rPr>
              <w:t>guiding diving centre</w:t>
            </w:r>
            <w:r w:rsidRPr="0070221A">
              <w:rPr>
                <w:rFonts w:asciiTheme="minorHAnsi" w:hAnsiTheme="minorHAnsi" w:cstheme="minorHAnsi"/>
                <w:color w:val="000000"/>
                <w:sz w:val="20"/>
                <w:szCs w:val="20"/>
                <w:bdr w:val="single" w:sz="2" w:space="0" w:color="E5E7EB" w:frame="1"/>
                <w:lang w:val="en-GB"/>
              </w:rPr>
              <w:t xml:space="preserve">, </w:t>
            </w:r>
            <w:r w:rsidRPr="0056227C">
              <w:rPr>
                <w:rFonts w:asciiTheme="minorHAnsi" w:hAnsiTheme="minorHAnsi" w:cstheme="minorHAnsi"/>
                <w:color w:val="000000"/>
                <w:sz w:val="20"/>
                <w:szCs w:val="20"/>
                <w:bdr w:val="single" w:sz="2" w:space="0" w:color="E5E7EB" w:frame="1"/>
                <w:lang w:val="en-GB"/>
              </w:rPr>
              <w:t>sites visited</w:t>
            </w:r>
            <w:r w:rsidRPr="0070221A">
              <w:rPr>
                <w:rFonts w:asciiTheme="minorHAnsi" w:hAnsiTheme="minorHAnsi" w:cstheme="minorHAnsi"/>
                <w:color w:val="000000"/>
                <w:sz w:val="20"/>
                <w:szCs w:val="20"/>
                <w:bdr w:val="single" w:sz="2" w:space="0" w:color="E5E7EB" w:frame="1"/>
                <w:lang w:val="en-GB"/>
              </w:rPr>
              <w:t xml:space="preserve"> and </w:t>
            </w:r>
            <w:r w:rsidRPr="0056227C">
              <w:rPr>
                <w:rFonts w:asciiTheme="minorHAnsi" w:hAnsiTheme="minorHAnsi" w:cstheme="minorHAnsi"/>
                <w:color w:val="000000"/>
                <w:sz w:val="20"/>
                <w:szCs w:val="20"/>
                <w:bdr w:val="single" w:sz="2" w:space="0" w:color="E5E7EB" w:frame="1"/>
                <w:lang w:val="en-GB"/>
              </w:rPr>
              <w:t>dives lengths on</w:t>
            </w:r>
            <w:r w:rsidRPr="0070221A">
              <w:rPr>
                <w:rFonts w:asciiTheme="minorHAnsi" w:hAnsiTheme="minorHAnsi" w:cstheme="minorHAnsi"/>
                <w:color w:val="000000"/>
                <w:sz w:val="20"/>
                <w:szCs w:val="20"/>
                <w:bdr w:val="single" w:sz="2" w:space="0" w:color="E5E7EB" w:frame="1"/>
                <w:lang w:val="en-GB"/>
              </w:rPr>
              <w:t xml:space="preserve"> the Jordanian sector of the Gulf of Aqaba.</w:t>
            </w:r>
          </w:p>
          <w:p w14:paraId="745C3A5D" w14:textId="791D4644" w:rsidR="00323699" w:rsidRPr="0070221A" w:rsidRDefault="00323699" w:rsidP="004339C6">
            <w:pPr>
              <w:pStyle w:val="ListParagraph"/>
              <w:numPr>
                <w:ilvl w:val="0"/>
                <w:numId w:val="5"/>
              </w:numPr>
              <w:shd w:val="clear" w:color="auto" w:fill="FFFFFF"/>
              <w:jc w:val="both"/>
              <w:rPr>
                <w:rFonts w:asciiTheme="minorHAnsi" w:eastAsia="Times New Roman" w:hAnsiTheme="minorHAnsi" w:cstheme="minorHAnsi"/>
                <w:b/>
                <w:bCs/>
                <w:i/>
                <w:iCs/>
                <w:color w:val="000000"/>
                <w:sz w:val="20"/>
                <w:szCs w:val="20"/>
                <w:lang w:val="en-GB" w:eastAsia="en-GB"/>
              </w:rPr>
            </w:pPr>
            <w:r w:rsidRPr="0070221A">
              <w:rPr>
                <w:rFonts w:asciiTheme="minorHAnsi" w:hAnsiTheme="minorHAnsi" w:cstheme="minorHAnsi"/>
                <w:color w:val="000000"/>
                <w:sz w:val="20"/>
                <w:szCs w:val="20"/>
                <w:bdr w:val="single" w:sz="2" w:space="0" w:color="E5E7EB" w:frame="1"/>
                <w:lang w:val="en-GB"/>
              </w:rPr>
              <w:t xml:space="preserve">Map the distribution of diving loads in terms of </w:t>
            </w:r>
            <w:r w:rsidRPr="0056227C">
              <w:rPr>
                <w:rFonts w:asciiTheme="minorHAnsi" w:hAnsiTheme="minorHAnsi" w:cstheme="minorHAnsi"/>
                <w:color w:val="000000"/>
                <w:sz w:val="20"/>
                <w:szCs w:val="20"/>
                <w:bdr w:val="single" w:sz="2" w:space="0" w:color="E5E7EB" w:frame="1"/>
                <w:lang w:val="en-GB"/>
              </w:rPr>
              <w:t>divers’ numbers</w:t>
            </w:r>
            <w:r w:rsidRPr="0070221A">
              <w:rPr>
                <w:rFonts w:asciiTheme="minorHAnsi" w:hAnsiTheme="minorHAnsi" w:cstheme="minorHAnsi"/>
                <w:color w:val="000000"/>
                <w:sz w:val="20"/>
                <w:szCs w:val="20"/>
                <w:bdr w:val="single" w:sz="2" w:space="0" w:color="E5E7EB" w:frame="1"/>
                <w:lang w:val="en-GB"/>
              </w:rPr>
              <w:t xml:space="preserve">, </w:t>
            </w:r>
            <w:r w:rsidRPr="0056227C">
              <w:rPr>
                <w:rFonts w:asciiTheme="minorHAnsi" w:hAnsiTheme="minorHAnsi" w:cstheme="minorHAnsi"/>
                <w:sz w:val="20"/>
                <w:szCs w:val="20"/>
                <w:bdr w:val="single" w:sz="2" w:space="0" w:color="E5E7EB" w:frame="1"/>
                <w:lang w:val="en-GB"/>
              </w:rPr>
              <w:t>biographic info, experience, proficiency and observing environmental directives.</w:t>
            </w:r>
          </w:p>
          <w:p w14:paraId="31B9EFA4" w14:textId="289B43D6" w:rsidR="00323699" w:rsidRPr="0070221A" w:rsidRDefault="00323699" w:rsidP="00323699">
            <w:pPr>
              <w:widowControl/>
              <w:numPr>
                <w:ilvl w:val="0"/>
                <w:numId w:val="5"/>
              </w:numPr>
              <w:shd w:val="clear" w:color="auto" w:fill="FFFFFF"/>
              <w:suppressAutoHyphens w:val="0"/>
              <w:contextualSpacing/>
              <w:jc w:val="both"/>
              <w:rPr>
                <w:rFonts w:asciiTheme="minorHAnsi" w:eastAsia="Times New Roman" w:hAnsiTheme="minorHAnsi" w:cstheme="minorHAnsi"/>
                <w:b/>
                <w:bCs/>
                <w:i/>
                <w:iCs/>
                <w:color w:val="000000"/>
                <w:sz w:val="20"/>
                <w:szCs w:val="20"/>
                <w:lang w:val="en-GB" w:eastAsia="en-GB"/>
              </w:rPr>
            </w:pPr>
            <w:r w:rsidRPr="0070221A">
              <w:rPr>
                <w:rFonts w:asciiTheme="minorHAnsi" w:eastAsia="Calibri" w:hAnsiTheme="minorHAnsi" w:cstheme="minorHAnsi"/>
                <w:color w:val="000000"/>
                <w:sz w:val="20"/>
                <w:szCs w:val="20"/>
                <w:bdr w:val="single" w:sz="2" w:space="0" w:color="E5E7EB" w:frame="1"/>
                <w:lang w:val="en-GB"/>
              </w:rPr>
              <w:t xml:space="preserve">Provide daily information on the </w:t>
            </w:r>
            <w:r w:rsidRPr="0056227C">
              <w:rPr>
                <w:rFonts w:asciiTheme="minorHAnsi" w:eastAsia="Calibri" w:hAnsiTheme="minorHAnsi" w:cstheme="minorHAnsi"/>
                <w:color w:val="000000"/>
                <w:sz w:val="20"/>
                <w:szCs w:val="20"/>
                <w:bdr w:val="single" w:sz="2" w:space="0" w:color="E5E7EB" w:frame="1"/>
                <w:lang w:val="en-GB"/>
              </w:rPr>
              <w:t>environmental conditions at diving sites</w:t>
            </w:r>
            <w:r w:rsidRPr="0070221A">
              <w:rPr>
                <w:rFonts w:asciiTheme="minorHAnsi" w:eastAsia="Calibri" w:hAnsiTheme="minorHAnsi" w:cstheme="minorHAnsi"/>
                <w:color w:val="000000"/>
                <w:sz w:val="20"/>
                <w:szCs w:val="20"/>
                <w:bdr w:val="single" w:sz="2" w:space="0" w:color="E5E7EB" w:frame="1"/>
                <w:lang w:val="en-GB"/>
              </w:rPr>
              <w:t xml:space="preserve"> through divers’ logs, observations and note taking.</w:t>
            </w:r>
          </w:p>
          <w:p w14:paraId="0FA7666B" w14:textId="77BFAFB8" w:rsidR="00323699" w:rsidRPr="0070221A" w:rsidRDefault="00323699" w:rsidP="00323699">
            <w:pPr>
              <w:widowControl/>
              <w:numPr>
                <w:ilvl w:val="0"/>
                <w:numId w:val="5"/>
              </w:numPr>
              <w:shd w:val="clear" w:color="auto" w:fill="FFFFFF"/>
              <w:suppressAutoHyphens w:val="0"/>
              <w:contextualSpacing/>
              <w:jc w:val="both"/>
              <w:rPr>
                <w:rFonts w:asciiTheme="minorHAnsi" w:eastAsia="Times New Roman" w:hAnsiTheme="minorHAnsi" w:cstheme="minorHAnsi"/>
                <w:b/>
                <w:bCs/>
                <w:i/>
                <w:iCs/>
                <w:color w:val="000000"/>
                <w:sz w:val="20"/>
                <w:szCs w:val="20"/>
                <w:lang w:val="en-GB" w:eastAsia="en-GB"/>
              </w:rPr>
            </w:pPr>
            <w:r w:rsidRPr="0070221A">
              <w:rPr>
                <w:rFonts w:asciiTheme="minorHAnsi" w:eastAsia="Calibri" w:hAnsiTheme="minorHAnsi" w:cstheme="minorHAnsi"/>
                <w:color w:val="000000"/>
                <w:sz w:val="20"/>
                <w:szCs w:val="20"/>
                <w:bdr w:val="single" w:sz="2" w:space="0" w:color="E5E7EB" w:frame="1"/>
                <w:lang w:val="en-GB"/>
              </w:rPr>
              <w:t xml:space="preserve">Conduct </w:t>
            </w:r>
            <w:r w:rsidRPr="0056227C">
              <w:rPr>
                <w:rFonts w:asciiTheme="minorHAnsi" w:eastAsia="Calibri" w:hAnsiTheme="minorHAnsi" w:cstheme="minorHAnsi"/>
                <w:color w:val="000000"/>
                <w:sz w:val="20"/>
                <w:szCs w:val="20"/>
                <w:bdr w:val="single" w:sz="2" w:space="0" w:color="E5E7EB" w:frame="1"/>
                <w:lang w:val="en-GB"/>
              </w:rPr>
              <w:t>Reef Check monitoring</w:t>
            </w:r>
            <w:r w:rsidRPr="0070221A">
              <w:rPr>
                <w:rFonts w:asciiTheme="minorHAnsi" w:eastAsia="Calibri" w:hAnsiTheme="minorHAnsi" w:cstheme="minorHAnsi"/>
                <w:color w:val="000000"/>
                <w:sz w:val="20"/>
                <w:szCs w:val="20"/>
                <w:bdr w:val="single" w:sz="2" w:space="0" w:color="E5E7EB" w:frame="1"/>
                <w:lang w:val="en-GB"/>
              </w:rPr>
              <w:t xml:space="preserve"> at six selected diving sites agreed on in the proposal.</w:t>
            </w:r>
          </w:p>
          <w:p w14:paraId="2C79EB31" w14:textId="5ED7EA80" w:rsidR="00EC4CAD" w:rsidRPr="0070221A" w:rsidRDefault="00323699" w:rsidP="00323699">
            <w:pPr>
              <w:pStyle w:val="ListParagraph"/>
              <w:numPr>
                <w:ilvl w:val="0"/>
                <w:numId w:val="5"/>
              </w:numPr>
              <w:shd w:val="clear" w:color="auto" w:fill="FFFFFF"/>
              <w:jc w:val="both"/>
              <w:rPr>
                <w:rFonts w:asciiTheme="minorHAnsi" w:eastAsia="Times New Roman" w:hAnsiTheme="minorHAnsi" w:cstheme="minorHAnsi"/>
                <w:b/>
                <w:bCs/>
                <w:i/>
                <w:iCs/>
                <w:color w:val="000000"/>
                <w:sz w:val="20"/>
                <w:szCs w:val="20"/>
                <w:lang w:val="en-GB" w:eastAsia="en-GB"/>
              </w:rPr>
            </w:pPr>
            <w:r w:rsidRPr="0070221A">
              <w:rPr>
                <w:rFonts w:asciiTheme="minorHAnsi" w:hAnsiTheme="minorHAnsi" w:cstheme="minorHAnsi"/>
                <w:color w:val="000000"/>
                <w:sz w:val="20"/>
                <w:szCs w:val="20"/>
                <w:bdr w:val="single" w:sz="2" w:space="0" w:color="E5E7EB" w:frame="1"/>
                <w:lang w:val="en-GB"/>
              </w:rPr>
              <w:t xml:space="preserve">Provide detailed descriptions on </w:t>
            </w:r>
            <w:r w:rsidRPr="0056227C">
              <w:rPr>
                <w:rFonts w:asciiTheme="minorHAnsi" w:hAnsiTheme="minorHAnsi" w:cstheme="minorHAnsi"/>
                <w:color w:val="000000"/>
                <w:sz w:val="20"/>
                <w:szCs w:val="20"/>
                <w:bdr w:val="single" w:sz="2" w:space="0" w:color="E5E7EB" w:frame="1"/>
                <w:lang w:val="en-GB"/>
              </w:rPr>
              <w:t>diving sites attractions</w:t>
            </w:r>
            <w:r w:rsidRPr="0070221A">
              <w:rPr>
                <w:rFonts w:asciiTheme="minorHAnsi" w:hAnsiTheme="minorHAnsi" w:cstheme="minorHAnsi"/>
                <w:color w:val="000000"/>
                <w:sz w:val="20"/>
                <w:szCs w:val="20"/>
                <w:bdr w:val="single" w:sz="2" w:space="0" w:color="E5E7EB" w:frame="1"/>
                <w:lang w:val="en-GB"/>
              </w:rPr>
              <w:t xml:space="preserve">, </w:t>
            </w:r>
            <w:r w:rsidRPr="0056227C">
              <w:rPr>
                <w:rFonts w:asciiTheme="minorHAnsi" w:hAnsiTheme="minorHAnsi" w:cstheme="minorHAnsi"/>
                <w:color w:val="000000"/>
                <w:sz w:val="20"/>
                <w:szCs w:val="20"/>
                <w:bdr w:val="single" w:sz="2" w:space="0" w:color="E5E7EB" w:frame="1"/>
                <w:lang w:val="en-GB"/>
              </w:rPr>
              <w:t>facilities accessibility</w:t>
            </w:r>
            <w:r w:rsidRPr="0070221A">
              <w:rPr>
                <w:rFonts w:asciiTheme="minorHAnsi" w:hAnsiTheme="minorHAnsi" w:cstheme="minorHAnsi"/>
                <w:color w:val="000000"/>
                <w:sz w:val="20"/>
                <w:szCs w:val="20"/>
                <w:bdr w:val="single" w:sz="2" w:space="0" w:color="E5E7EB" w:frame="1"/>
                <w:lang w:val="en-GB"/>
              </w:rPr>
              <w:t xml:space="preserve"> and </w:t>
            </w:r>
            <w:r w:rsidRPr="0056227C">
              <w:rPr>
                <w:rFonts w:asciiTheme="minorHAnsi" w:hAnsiTheme="minorHAnsi" w:cstheme="minorHAnsi"/>
                <w:color w:val="000000"/>
                <w:sz w:val="20"/>
                <w:szCs w:val="20"/>
                <w:bdr w:val="single" w:sz="2" w:space="0" w:color="E5E7EB" w:frame="1"/>
                <w:lang w:val="en-GB"/>
              </w:rPr>
              <w:t>environmental stressors including incidental anthropogenic impacts and incidents</w:t>
            </w:r>
            <w:r w:rsidRPr="0070221A">
              <w:rPr>
                <w:rFonts w:asciiTheme="minorHAnsi" w:hAnsiTheme="minorHAnsi" w:cstheme="minorHAnsi"/>
                <w:color w:val="000000"/>
                <w:sz w:val="20"/>
                <w:szCs w:val="20"/>
                <w:bdr w:val="single" w:sz="2" w:space="0" w:color="E5E7EB" w:frame="1"/>
                <w:lang w:val="en-GB"/>
              </w:rPr>
              <w:t xml:space="preserve"> encountered observed by divers.</w:t>
            </w:r>
          </w:p>
          <w:p w14:paraId="6C827EED" w14:textId="2C2472EB" w:rsidR="00F06FBF" w:rsidRPr="00A96E55" w:rsidRDefault="00323699" w:rsidP="00323699">
            <w:pPr>
              <w:pStyle w:val="ListParagraph"/>
              <w:numPr>
                <w:ilvl w:val="0"/>
                <w:numId w:val="5"/>
              </w:numPr>
              <w:shd w:val="clear" w:color="auto" w:fill="FFFFFF"/>
              <w:jc w:val="both"/>
              <w:rPr>
                <w:rFonts w:asciiTheme="minorHAnsi" w:eastAsia="Times New Roman" w:hAnsiTheme="minorHAnsi" w:cstheme="minorHAnsi"/>
                <w:b/>
                <w:bCs/>
                <w:i/>
                <w:iCs/>
                <w:color w:val="000000"/>
                <w:sz w:val="20"/>
                <w:szCs w:val="20"/>
                <w:lang w:val="en-GB" w:eastAsia="en-GB"/>
              </w:rPr>
            </w:pPr>
            <w:r w:rsidRPr="00A96E55">
              <w:rPr>
                <w:rFonts w:asciiTheme="minorHAnsi" w:hAnsiTheme="minorHAnsi" w:cstheme="minorHAnsi"/>
                <w:color w:val="000000"/>
                <w:sz w:val="20"/>
                <w:szCs w:val="20"/>
                <w:bdr w:val="single" w:sz="2" w:space="0" w:color="E5E7EB" w:frame="1"/>
                <w:lang w:val="en-GB"/>
              </w:rPr>
              <w:t>Provide historical records on the above if available</w:t>
            </w:r>
            <w:bookmarkEnd w:id="2"/>
            <w:r w:rsidRPr="00A96E55">
              <w:rPr>
                <w:rFonts w:asciiTheme="minorHAnsi" w:hAnsiTheme="minorHAnsi" w:cstheme="minorHAnsi"/>
                <w:color w:val="000000"/>
                <w:sz w:val="20"/>
                <w:szCs w:val="20"/>
                <w:bdr w:val="single" w:sz="2" w:space="0" w:color="E5E7EB" w:frame="1"/>
                <w:lang w:val="en-GB"/>
              </w:rPr>
              <w:t>.</w:t>
            </w:r>
          </w:p>
        </w:tc>
      </w:tr>
      <w:tr w:rsidR="00F06FBF" w:rsidRPr="00A96E55" w14:paraId="749ADBBD" w14:textId="77777777" w:rsidTr="00CD51E6">
        <w:trPr>
          <w:trHeight w:val="672"/>
        </w:trPr>
        <w:tc>
          <w:tcPr>
            <w:tcW w:w="1747"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A96E55" w:rsidRDefault="00F06FBF" w:rsidP="00474518">
            <w:pPr>
              <w:pStyle w:val="tabella"/>
              <w:snapToGrid w:val="0"/>
              <w:spacing w:before="60" w:after="60"/>
              <w:rPr>
                <w:rFonts w:asciiTheme="minorHAnsi" w:hAnsiTheme="minorHAnsi" w:cstheme="minorHAnsi"/>
                <w:b/>
                <w:bCs/>
                <w:sz w:val="20"/>
                <w:szCs w:val="20"/>
                <w:lang w:val="en-GB"/>
              </w:rPr>
            </w:pPr>
            <w:r w:rsidRPr="00A96E55">
              <w:rPr>
                <w:rFonts w:asciiTheme="minorHAnsi" w:hAnsiTheme="minorHAnsi" w:cstheme="minorHAnsi"/>
                <w:b/>
                <w:bCs/>
                <w:sz w:val="20"/>
                <w:szCs w:val="20"/>
                <w:lang w:val="en-GB"/>
              </w:rPr>
              <w:t>LABORATORY ANALYSIS NEEDS</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596D66F6" w14:textId="77777777" w:rsidR="00E309F7" w:rsidRPr="00A96E55" w:rsidRDefault="00E309F7" w:rsidP="0010646B">
            <w:pPr>
              <w:autoSpaceDE w:val="0"/>
              <w:autoSpaceDN w:val="0"/>
              <w:adjustRightInd w:val="0"/>
              <w:jc w:val="both"/>
              <w:rPr>
                <w:rFonts w:asciiTheme="minorHAnsi" w:hAnsiTheme="minorHAnsi" w:cstheme="minorHAnsi"/>
                <w:sz w:val="20"/>
                <w:szCs w:val="20"/>
                <w:highlight w:val="cyan"/>
                <w:lang w:val="en-GB"/>
              </w:rPr>
            </w:pPr>
          </w:p>
          <w:p w14:paraId="5513D338" w14:textId="7C25966B" w:rsidR="00E309F7" w:rsidRPr="00A96E55" w:rsidRDefault="00EC4CAD" w:rsidP="00EC4CAD">
            <w:pPr>
              <w:autoSpaceDE w:val="0"/>
              <w:autoSpaceDN w:val="0"/>
              <w:adjustRightInd w:val="0"/>
              <w:jc w:val="both"/>
              <w:rPr>
                <w:rFonts w:asciiTheme="minorHAnsi" w:hAnsiTheme="minorHAnsi" w:cstheme="minorHAnsi"/>
                <w:sz w:val="20"/>
                <w:szCs w:val="20"/>
                <w:highlight w:val="cyan"/>
                <w:lang w:val="en-GB"/>
              </w:rPr>
            </w:pPr>
            <w:r w:rsidRPr="00A96E55">
              <w:rPr>
                <w:rFonts w:asciiTheme="minorHAnsi" w:hAnsiTheme="minorHAnsi" w:cstheme="minorHAnsi"/>
                <w:sz w:val="20"/>
                <w:szCs w:val="20"/>
                <w:lang w:val="en-GB"/>
              </w:rPr>
              <w:t>-</w:t>
            </w:r>
          </w:p>
        </w:tc>
      </w:tr>
      <w:tr w:rsidR="00F06FBF" w:rsidRPr="0056227C" w14:paraId="1A6DF40C" w14:textId="77777777" w:rsidTr="00CD51E6">
        <w:tc>
          <w:tcPr>
            <w:tcW w:w="1747" w:type="dxa"/>
            <w:gridSpan w:val="2"/>
            <w:tcBorders>
              <w:left w:val="single" w:sz="4" w:space="0" w:color="000000"/>
              <w:bottom w:val="single" w:sz="4" w:space="0" w:color="000000"/>
            </w:tcBorders>
            <w:shd w:val="clear" w:color="auto" w:fill="auto"/>
          </w:tcPr>
          <w:p w14:paraId="73ECDE0A" w14:textId="77777777" w:rsidR="00F06FBF" w:rsidRPr="003C1015" w:rsidRDefault="00F06FBF" w:rsidP="00474518">
            <w:pPr>
              <w:pStyle w:val="tabella"/>
              <w:snapToGrid w:val="0"/>
              <w:spacing w:before="60" w:after="60"/>
              <w:rPr>
                <w:rFonts w:asciiTheme="minorHAnsi" w:hAnsiTheme="minorHAnsi" w:cstheme="minorHAnsi"/>
                <w:b/>
                <w:bCs/>
                <w:caps/>
                <w:sz w:val="20"/>
                <w:szCs w:val="20"/>
                <w:lang w:val="en-GB"/>
              </w:rPr>
            </w:pPr>
            <w:r w:rsidRPr="003C1015">
              <w:rPr>
                <w:rFonts w:asciiTheme="minorHAnsi" w:hAnsiTheme="minorHAnsi" w:cstheme="minorHAnsi"/>
                <w:b/>
                <w:bCs/>
                <w:caps/>
                <w:sz w:val="20"/>
                <w:szCs w:val="20"/>
                <w:lang w:val="en-GB"/>
              </w:rPr>
              <w:t>Data Analysis and interpretation protocols</w:t>
            </w:r>
          </w:p>
        </w:tc>
        <w:tc>
          <w:tcPr>
            <w:tcW w:w="7955" w:type="dxa"/>
            <w:tcBorders>
              <w:left w:val="single" w:sz="4" w:space="0" w:color="000000"/>
              <w:bottom w:val="single" w:sz="4" w:space="0" w:color="000000"/>
              <w:right w:val="single" w:sz="4" w:space="0" w:color="000000"/>
            </w:tcBorders>
            <w:shd w:val="clear" w:color="auto" w:fill="auto"/>
          </w:tcPr>
          <w:p w14:paraId="5DFA88AB" w14:textId="77777777" w:rsidR="00F06FBF" w:rsidRDefault="00F06FBF" w:rsidP="00474518">
            <w:pPr>
              <w:pStyle w:val="BodyText"/>
              <w:snapToGrid w:val="0"/>
              <w:spacing w:before="120" w:after="0"/>
              <w:ind w:left="17" w:right="-1" w:hanging="18"/>
              <w:jc w:val="both"/>
              <w:rPr>
                <w:rFonts w:asciiTheme="minorHAnsi" w:eastAsia="Times-Roman" w:hAnsiTheme="minorHAnsi" w:cstheme="minorHAnsi"/>
                <w:sz w:val="20"/>
                <w:szCs w:val="20"/>
                <w:lang w:val="en-GB"/>
              </w:rPr>
            </w:pPr>
            <w:r w:rsidRPr="003C1015">
              <w:rPr>
                <w:rFonts w:asciiTheme="minorHAnsi" w:eastAsia="Times-Roman" w:hAnsiTheme="minorHAnsi" w:cstheme="minorHAnsi"/>
                <w:sz w:val="20"/>
                <w:szCs w:val="20"/>
                <w:lang w:val="en-GB"/>
              </w:rPr>
              <w:t xml:space="preserve"> </w:t>
            </w:r>
            <w:r w:rsidR="00970DEF" w:rsidRPr="003C1015">
              <w:rPr>
                <w:rFonts w:asciiTheme="minorHAnsi" w:eastAsia="Times-Roman" w:hAnsiTheme="minorHAnsi" w:cstheme="minorHAnsi"/>
                <w:sz w:val="20"/>
                <w:szCs w:val="20"/>
                <w:lang w:val="en-GB"/>
              </w:rPr>
              <w:t>All the protocols will be collected and entered by the ISP responsible (JREDS).</w:t>
            </w:r>
          </w:p>
          <w:p w14:paraId="7C3171B0" w14:textId="77777777" w:rsidR="004E54E4" w:rsidRDefault="004E54E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p w14:paraId="6BA3F706" w14:textId="77777777" w:rsidR="004E54E4" w:rsidRDefault="004E54E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p w14:paraId="4A2581A8" w14:textId="77777777" w:rsidR="004E54E4" w:rsidRDefault="004E54E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p w14:paraId="610F138D" w14:textId="03CDC200" w:rsidR="004E54E4" w:rsidRPr="003C1015" w:rsidRDefault="004E54E4" w:rsidP="00474518">
            <w:pPr>
              <w:pStyle w:val="BodyText"/>
              <w:snapToGrid w:val="0"/>
              <w:spacing w:before="120" w:after="0"/>
              <w:ind w:left="17" w:right="-1" w:hanging="18"/>
              <w:jc w:val="both"/>
              <w:rPr>
                <w:rFonts w:asciiTheme="minorHAnsi" w:eastAsia="Times-Roman" w:hAnsiTheme="minorHAnsi" w:cstheme="minorHAnsi"/>
                <w:sz w:val="20"/>
                <w:szCs w:val="20"/>
                <w:lang w:val="en-GB"/>
              </w:rPr>
            </w:pPr>
          </w:p>
        </w:tc>
      </w:tr>
      <w:tr w:rsidR="00F06FBF" w:rsidRPr="00A96E55" w14:paraId="11F42133"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77777777" w:rsidR="00F06FBF" w:rsidRPr="003C1015" w:rsidRDefault="00F06FBF" w:rsidP="00474518">
            <w:pPr>
              <w:pStyle w:val="titolotabella"/>
              <w:snapToGrid w:val="0"/>
              <w:spacing w:before="60" w:after="60"/>
              <w:jc w:val="center"/>
              <w:rPr>
                <w:rFonts w:asciiTheme="minorHAnsi" w:hAnsiTheme="minorHAnsi" w:cstheme="minorHAnsi"/>
                <w:caps/>
                <w:sz w:val="20"/>
                <w:szCs w:val="20"/>
                <w:lang w:val="en-GB"/>
              </w:rPr>
            </w:pPr>
            <w:r w:rsidRPr="003C1015">
              <w:rPr>
                <w:rFonts w:asciiTheme="minorHAnsi" w:hAnsiTheme="minorHAnsi" w:cstheme="minorHAnsi"/>
                <w:caps/>
                <w:sz w:val="20"/>
                <w:szCs w:val="20"/>
                <w:lang w:val="en-GB"/>
              </w:rPr>
              <w:lastRenderedPageBreak/>
              <w:t>DSS System Diagram &amp; INDICATORS</w:t>
            </w:r>
          </w:p>
        </w:tc>
      </w:tr>
      <w:tr w:rsidR="00F06FBF" w:rsidRPr="000847A6" w14:paraId="43E6990C" w14:textId="77777777" w:rsidTr="00CD51E6">
        <w:trPr>
          <w:trHeight w:val="510"/>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5DAA5693" w14:textId="70AABA73" w:rsidR="00F06FBF" w:rsidRPr="003C1015" w:rsidRDefault="00F06FBF" w:rsidP="00474518">
            <w:pPr>
              <w:snapToGrid w:val="0"/>
              <w:rPr>
                <w:rFonts w:asciiTheme="minorHAnsi" w:hAnsiTheme="minorHAnsi" w:cstheme="minorHAnsi"/>
                <w:sz w:val="20"/>
                <w:szCs w:val="20"/>
                <w:lang w:val="en-GB"/>
              </w:rPr>
            </w:pPr>
            <w:r w:rsidRPr="003C1015">
              <w:rPr>
                <w:rFonts w:asciiTheme="minorHAnsi" w:hAnsiTheme="minorHAnsi" w:cstheme="minorHAnsi"/>
                <w:b/>
                <w:bCs/>
                <w:sz w:val="20"/>
                <w:szCs w:val="20"/>
                <w:lang w:val="en-GB"/>
              </w:rPr>
              <w:t>DIAGRAM ELEMENT:</w:t>
            </w:r>
            <w:r w:rsidR="00995360" w:rsidRPr="003C1015">
              <w:rPr>
                <w:rFonts w:asciiTheme="minorHAnsi" w:eastAsiaTheme="minorEastAsia" w:hAnsiTheme="minorHAnsi" w:cstheme="minorHAnsi"/>
                <w:kern w:val="0"/>
                <w:sz w:val="20"/>
                <w:szCs w:val="20"/>
                <w:lang w:val="en-GB" w:eastAsia="en-GB" w:bidi="ar-SA"/>
              </w:rPr>
              <w:t xml:space="preserve"> [Diving Centre (Id=92)]</w:t>
            </w:r>
          </w:p>
          <w:tbl>
            <w:tblPr>
              <w:tblW w:w="9466" w:type="dxa"/>
              <w:tblLayout w:type="fixed"/>
              <w:tblCellMar>
                <w:top w:w="55" w:type="dxa"/>
                <w:left w:w="55" w:type="dxa"/>
                <w:bottom w:w="55" w:type="dxa"/>
                <w:right w:w="55" w:type="dxa"/>
              </w:tblCellMar>
              <w:tblLook w:val="0000" w:firstRow="0" w:lastRow="0" w:firstColumn="0" w:lastColumn="0" w:noHBand="0" w:noVBand="0"/>
            </w:tblPr>
            <w:tblGrid>
              <w:gridCol w:w="2521"/>
              <w:gridCol w:w="3110"/>
              <w:gridCol w:w="3835"/>
            </w:tblGrid>
            <w:tr w:rsidR="00995360" w:rsidRPr="003C1015" w14:paraId="7F17B3BE" w14:textId="77777777" w:rsidTr="00D816BE">
              <w:tc>
                <w:tcPr>
                  <w:tcW w:w="2521" w:type="dxa"/>
                  <w:tcBorders>
                    <w:top w:val="single" w:sz="1" w:space="0" w:color="000000"/>
                    <w:left w:val="single" w:sz="1" w:space="0" w:color="000000"/>
                    <w:bottom w:val="single" w:sz="1" w:space="0" w:color="000000"/>
                  </w:tcBorders>
                  <w:shd w:val="clear" w:color="auto" w:fill="auto"/>
                </w:tcPr>
                <w:p w14:paraId="6AC83651" w14:textId="77777777" w:rsidR="00995360" w:rsidRPr="0070221A" w:rsidRDefault="00995360" w:rsidP="00474518">
                  <w:pPr>
                    <w:snapToGrid w:val="0"/>
                    <w:jc w:val="center"/>
                    <w:rPr>
                      <w:rFonts w:asciiTheme="minorHAnsi" w:hAnsiTheme="minorHAnsi" w:cstheme="minorHAnsi"/>
                      <w:b/>
                      <w:bCs/>
                      <w:sz w:val="20"/>
                      <w:szCs w:val="20"/>
                      <w:lang w:val="en-GB"/>
                    </w:rPr>
                  </w:pPr>
                  <w:r w:rsidRPr="0070221A">
                    <w:rPr>
                      <w:rFonts w:asciiTheme="minorHAnsi" w:hAnsiTheme="minorHAnsi" w:cstheme="minorHAnsi"/>
                      <w:b/>
                      <w:bCs/>
                      <w:sz w:val="20"/>
                      <w:szCs w:val="20"/>
                      <w:lang w:val="en-GB"/>
                    </w:rPr>
                    <w:t>Indicator</w:t>
                  </w:r>
                </w:p>
              </w:tc>
              <w:tc>
                <w:tcPr>
                  <w:tcW w:w="3110" w:type="dxa"/>
                  <w:tcBorders>
                    <w:top w:val="single" w:sz="1" w:space="0" w:color="000000"/>
                    <w:left w:val="single" w:sz="1" w:space="0" w:color="000000"/>
                    <w:bottom w:val="single" w:sz="1" w:space="0" w:color="000000"/>
                  </w:tcBorders>
                  <w:shd w:val="clear" w:color="auto" w:fill="auto"/>
                </w:tcPr>
                <w:p w14:paraId="1DD8B75E" w14:textId="6A7065EE" w:rsidR="00995360" w:rsidRPr="0070221A" w:rsidRDefault="00995360" w:rsidP="00474518">
                  <w:pPr>
                    <w:snapToGrid w:val="0"/>
                    <w:jc w:val="center"/>
                    <w:rPr>
                      <w:rFonts w:asciiTheme="minorHAnsi" w:hAnsiTheme="minorHAnsi" w:cstheme="minorHAnsi"/>
                      <w:b/>
                      <w:bCs/>
                      <w:sz w:val="20"/>
                      <w:szCs w:val="20"/>
                      <w:lang w:val="en-GB"/>
                    </w:rPr>
                  </w:pPr>
                  <w:r w:rsidRPr="0070221A">
                    <w:rPr>
                      <w:rFonts w:asciiTheme="minorHAnsi" w:hAnsiTheme="minorHAnsi" w:cstheme="minorHAnsi"/>
                      <w:b/>
                      <w:bCs/>
                      <w:sz w:val="20"/>
                      <w:szCs w:val="20"/>
                      <w:lang w:val="en-GB"/>
                    </w:rPr>
                    <w:t>Description</w:t>
                  </w: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646E8601" w14:textId="3CC8B7F9" w:rsidR="00995360" w:rsidRPr="003C1015" w:rsidRDefault="00995360" w:rsidP="00474518">
                  <w:pPr>
                    <w:snapToGrid w:val="0"/>
                    <w:jc w:val="center"/>
                    <w:rPr>
                      <w:rFonts w:asciiTheme="minorHAnsi" w:hAnsiTheme="minorHAnsi" w:cstheme="minorHAnsi"/>
                      <w:b/>
                      <w:bCs/>
                      <w:sz w:val="20"/>
                      <w:szCs w:val="20"/>
                      <w:lang w:val="en-GB"/>
                    </w:rPr>
                  </w:pPr>
                  <w:r w:rsidRPr="003C1015">
                    <w:rPr>
                      <w:rFonts w:asciiTheme="minorHAnsi" w:hAnsiTheme="minorHAnsi" w:cstheme="minorHAnsi"/>
                      <w:b/>
                      <w:bCs/>
                      <w:sz w:val="20"/>
                      <w:szCs w:val="20"/>
                      <w:lang w:val="en-GB"/>
                    </w:rPr>
                    <w:t>Data Source and Notes</w:t>
                  </w:r>
                </w:p>
              </w:tc>
            </w:tr>
            <w:tr w:rsidR="00995360" w:rsidRPr="0056227C" w14:paraId="4092A8E6" w14:textId="77777777" w:rsidTr="00D816BE">
              <w:tc>
                <w:tcPr>
                  <w:tcW w:w="2521" w:type="dxa"/>
                  <w:tcBorders>
                    <w:top w:val="single" w:sz="1" w:space="0" w:color="000000"/>
                    <w:left w:val="single" w:sz="1" w:space="0" w:color="000000"/>
                    <w:bottom w:val="single" w:sz="1" w:space="0" w:color="000000"/>
                  </w:tcBorders>
                  <w:shd w:val="clear" w:color="auto" w:fill="auto"/>
                </w:tcPr>
                <w:p w14:paraId="381BFE4E" w14:textId="412B5395" w:rsidR="00995360" w:rsidRPr="0070221A" w:rsidRDefault="00995360" w:rsidP="004B46BF">
                  <w:pPr>
                    <w:snapToGrid w:val="0"/>
                    <w:rPr>
                      <w:rFonts w:asciiTheme="minorHAnsi" w:hAnsiTheme="minorHAnsi" w:cstheme="minorHAnsi"/>
                      <w:b/>
                      <w:bCs/>
                      <w:sz w:val="20"/>
                      <w:szCs w:val="20"/>
                      <w:lang w:val="en-GB"/>
                    </w:rPr>
                  </w:pPr>
                  <w:r w:rsidRPr="0056227C">
                    <w:rPr>
                      <w:rFonts w:asciiTheme="minorHAnsi" w:hAnsiTheme="minorHAnsi" w:cstheme="minorHAnsi"/>
                      <w:sz w:val="20"/>
                      <w:szCs w:val="20"/>
                      <w:lang w:val="en-GB"/>
                    </w:rPr>
                    <w:t xml:space="preserve">N° of Certified Diving </w:t>
                  </w:r>
                  <w:r w:rsidR="00D816BE" w:rsidRPr="0056227C">
                    <w:rPr>
                      <w:rFonts w:asciiTheme="minorHAnsi" w:hAnsiTheme="minorHAnsi" w:cstheme="minorHAnsi"/>
                      <w:sz w:val="20"/>
                      <w:szCs w:val="20"/>
                      <w:lang w:val="en-GB"/>
                    </w:rPr>
                    <w:t>Centres</w:t>
                  </w:r>
                </w:p>
              </w:tc>
              <w:tc>
                <w:tcPr>
                  <w:tcW w:w="3110" w:type="dxa"/>
                  <w:tcBorders>
                    <w:top w:val="single" w:sz="1" w:space="0" w:color="000000"/>
                    <w:left w:val="single" w:sz="1" w:space="0" w:color="000000"/>
                    <w:bottom w:val="single" w:sz="1" w:space="0" w:color="000000"/>
                  </w:tcBorders>
                  <w:shd w:val="clear" w:color="auto" w:fill="auto"/>
                </w:tcPr>
                <w:p w14:paraId="24F7D5DF" w14:textId="1B1FEE9B" w:rsidR="00995360" w:rsidRPr="0070221A" w:rsidRDefault="00995360" w:rsidP="004B46BF">
                  <w:pPr>
                    <w:snapToGrid w:val="0"/>
                    <w:rPr>
                      <w:rFonts w:asciiTheme="minorHAnsi" w:hAnsiTheme="minorHAnsi" w:cstheme="minorHAnsi"/>
                      <w:b/>
                      <w:bCs/>
                      <w:sz w:val="20"/>
                      <w:szCs w:val="20"/>
                      <w:lang w:val="en-GB"/>
                    </w:rPr>
                  </w:pPr>
                  <w:r w:rsidRPr="0070221A">
                    <w:rPr>
                      <w:rFonts w:asciiTheme="minorHAnsi" w:hAnsiTheme="minorHAnsi" w:cstheme="minorHAnsi"/>
                      <w:sz w:val="20"/>
                      <w:szCs w:val="20"/>
                      <w:lang w:val="en-GB"/>
                    </w:rPr>
                    <w:t>N° of certified Dive Masters</w:t>
                  </w: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52D49631" w14:textId="77777777" w:rsidR="00995360" w:rsidRPr="003C1015" w:rsidRDefault="00995360" w:rsidP="004B46BF">
                  <w:pPr>
                    <w:snapToGrid w:val="0"/>
                    <w:jc w:val="center"/>
                    <w:rPr>
                      <w:rFonts w:asciiTheme="minorHAnsi" w:hAnsiTheme="minorHAnsi" w:cstheme="minorHAnsi"/>
                      <w:b/>
                      <w:bCs/>
                      <w:sz w:val="20"/>
                      <w:szCs w:val="20"/>
                      <w:lang w:val="en-GB"/>
                    </w:rPr>
                  </w:pPr>
                </w:p>
              </w:tc>
            </w:tr>
            <w:tr w:rsidR="00995360" w:rsidRPr="0056227C" w14:paraId="049DD88F" w14:textId="77777777" w:rsidTr="00D816BE">
              <w:tc>
                <w:tcPr>
                  <w:tcW w:w="2521" w:type="dxa"/>
                  <w:tcBorders>
                    <w:top w:val="single" w:sz="1" w:space="0" w:color="000000"/>
                    <w:left w:val="single" w:sz="1" w:space="0" w:color="000000"/>
                    <w:bottom w:val="single" w:sz="1" w:space="0" w:color="000000"/>
                  </w:tcBorders>
                  <w:shd w:val="clear" w:color="auto" w:fill="auto"/>
                </w:tcPr>
                <w:p w14:paraId="24F8E21F" w14:textId="2B221AF6" w:rsidR="00995360" w:rsidRPr="0070221A" w:rsidRDefault="00995360" w:rsidP="004B46BF">
                  <w:pPr>
                    <w:snapToGrid w:val="0"/>
                    <w:rPr>
                      <w:rFonts w:asciiTheme="minorHAnsi" w:hAnsiTheme="minorHAnsi" w:cstheme="minorHAnsi"/>
                      <w:b/>
                      <w:bCs/>
                      <w:sz w:val="20"/>
                      <w:szCs w:val="20"/>
                      <w:lang w:val="en-GB"/>
                    </w:rPr>
                  </w:pPr>
                  <w:r w:rsidRPr="0056227C">
                    <w:rPr>
                      <w:rFonts w:asciiTheme="minorHAnsi" w:hAnsiTheme="minorHAnsi" w:cstheme="minorHAnsi"/>
                      <w:sz w:val="20"/>
                      <w:szCs w:val="20"/>
                      <w:lang w:val="en-GB"/>
                    </w:rPr>
                    <w:t>N° of Divers (Users)</w:t>
                  </w:r>
                </w:p>
              </w:tc>
              <w:tc>
                <w:tcPr>
                  <w:tcW w:w="3110" w:type="dxa"/>
                  <w:tcBorders>
                    <w:top w:val="single" w:sz="1" w:space="0" w:color="000000"/>
                    <w:left w:val="single" w:sz="1" w:space="0" w:color="000000"/>
                    <w:bottom w:val="single" w:sz="1" w:space="0" w:color="000000"/>
                  </w:tcBorders>
                  <w:shd w:val="clear" w:color="auto" w:fill="auto"/>
                </w:tcPr>
                <w:p w14:paraId="7B078B50" w14:textId="417DB608" w:rsidR="00995360" w:rsidRPr="0070221A" w:rsidRDefault="00995360" w:rsidP="004B46BF">
                  <w:pPr>
                    <w:snapToGrid w:val="0"/>
                    <w:rPr>
                      <w:rFonts w:asciiTheme="minorHAnsi" w:hAnsiTheme="minorHAnsi" w:cstheme="minorHAnsi"/>
                      <w:b/>
                      <w:bCs/>
                      <w:sz w:val="20"/>
                      <w:szCs w:val="20"/>
                      <w:lang w:val="en-GB"/>
                    </w:rPr>
                  </w:pPr>
                  <w:r w:rsidRPr="0070221A">
                    <w:rPr>
                      <w:rFonts w:asciiTheme="minorHAnsi" w:hAnsiTheme="minorHAnsi" w:cstheme="minorHAnsi"/>
                      <w:sz w:val="20"/>
                      <w:szCs w:val="20"/>
                      <w:lang w:val="en-GB"/>
                    </w:rPr>
                    <w:t>Monthly and/or Yearly N° of Divers</w:t>
                  </w: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6B7863E9" w14:textId="77777777" w:rsidR="00995360" w:rsidRPr="003C1015" w:rsidRDefault="00995360" w:rsidP="004B46BF">
                  <w:pPr>
                    <w:snapToGrid w:val="0"/>
                    <w:jc w:val="center"/>
                    <w:rPr>
                      <w:rFonts w:asciiTheme="minorHAnsi" w:hAnsiTheme="minorHAnsi" w:cstheme="minorHAnsi"/>
                      <w:b/>
                      <w:bCs/>
                      <w:sz w:val="20"/>
                      <w:szCs w:val="20"/>
                      <w:lang w:val="en-GB"/>
                    </w:rPr>
                  </w:pPr>
                </w:p>
              </w:tc>
            </w:tr>
            <w:tr w:rsidR="00995360" w:rsidRPr="003C1015" w14:paraId="1C6963AC" w14:textId="77777777" w:rsidTr="00D816BE">
              <w:tc>
                <w:tcPr>
                  <w:tcW w:w="2521" w:type="dxa"/>
                  <w:tcBorders>
                    <w:top w:val="single" w:sz="1" w:space="0" w:color="000000"/>
                    <w:left w:val="single" w:sz="1" w:space="0" w:color="000000"/>
                    <w:bottom w:val="single" w:sz="1" w:space="0" w:color="000000"/>
                  </w:tcBorders>
                  <w:shd w:val="clear" w:color="auto" w:fill="auto"/>
                </w:tcPr>
                <w:p w14:paraId="4DE80447" w14:textId="4C1E796C" w:rsidR="00995360" w:rsidRPr="0070221A" w:rsidRDefault="00995360" w:rsidP="004B46BF">
                  <w:pPr>
                    <w:snapToGrid w:val="0"/>
                    <w:rPr>
                      <w:rFonts w:asciiTheme="minorHAnsi" w:hAnsiTheme="minorHAnsi" w:cstheme="minorHAnsi"/>
                      <w:b/>
                      <w:bCs/>
                      <w:sz w:val="20"/>
                      <w:szCs w:val="20"/>
                      <w:lang w:val="en-GB"/>
                    </w:rPr>
                  </w:pPr>
                  <w:r w:rsidRPr="0070221A">
                    <w:rPr>
                      <w:rFonts w:asciiTheme="minorHAnsi" w:hAnsiTheme="minorHAnsi" w:cstheme="minorHAnsi"/>
                      <w:sz w:val="20"/>
                      <w:szCs w:val="20"/>
                      <w:lang w:val="en-GB"/>
                    </w:rPr>
                    <w:t>Night Dive Stats</w:t>
                  </w:r>
                </w:p>
              </w:tc>
              <w:tc>
                <w:tcPr>
                  <w:tcW w:w="3110" w:type="dxa"/>
                  <w:tcBorders>
                    <w:top w:val="single" w:sz="1" w:space="0" w:color="000000"/>
                    <w:left w:val="single" w:sz="1" w:space="0" w:color="000000"/>
                    <w:bottom w:val="single" w:sz="1" w:space="0" w:color="000000"/>
                  </w:tcBorders>
                  <w:shd w:val="clear" w:color="auto" w:fill="auto"/>
                </w:tcPr>
                <w:p w14:paraId="58F901AA" w14:textId="089C8464" w:rsidR="00995360" w:rsidRPr="0070221A" w:rsidRDefault="00995360" w:rsidP="004B46BF">
                  <w:pPr>
                    <w:snapToGrid w:val="0"/>
                    <w:jc w:val="center"/>
                    <w:rPr>
                      <w:rFonts w:asciiTheme="minorHAnsi" w:hAnsiTheme="minorHAnsi" w:cstheme="minorHAnsi"/>
                      <w:b/>
                      <w:bCs/>
                      <w:sz w:val="20"/>
                      <w:szCs w:val="20"/>
                      <w:lang w:val="en-GB"/>
                    </w:rPr>
                  </w:pP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63C1C9D9" w14:textId="77777777" w:rsidR="00995360" w:rsidRPr="003C1015" w:rsidRDefault="00995360" w:rsidP="004B46BF">
                  <w:pPr>
                    <w:snapToGrid w:val="0"/>
                    <w:jc w:val="center"/>
                    <w:rPr>
                      <w:rFonts w:asciiTheme="minorHAnsi" w:hAnsiTheme="minorHAnsi" w:cstheme="minorHAnsi"/>
                      <w:b/>
                      <w:bCs/>
                      <w:sz w:val="20"/>
                      <w:szCs w:val="20"/>
                      <w:lang w:val="en-GB"/>
                    </w:rPr>
                  </w:pPr>
                </w:p>
              </w:tc>
            </w:tr>
            <w:tr w:rsidR="00453452" w:rsidRPr="003C1015" w14:paraId="70EF8CD3" w14:textId="77777777" w:rsidTr="00D816BE">
              <w:tc>
                <w:tcPr>
                  <w:tcW w:w="2521" w:type="dxa"/>
                  <w:tcBorders>
                    <w:top w:val="single" w:sz="1" w:space="0" w:color="000000"/>
                    <w:left w:val="single" w:sz="1" w:space="0" w:color="000000"/>
                    <w:bottom w:val="single" w:sz="1" w:space="0" w:color="000000"/>
                  </w:tcBorders>
                  <w:shd w:val="clear" w:color="auto" w:fill="auto"/>
                </w:tcPr>
                <w:p w14:paraId="61AA259E" w14:textId="15856672" w:rsidR="00453452" w:rsidRPr="0070221A" w:rsidRDefault="00453452" w:rsidP="00453452">
                  <w:pPr>
                    <w:snapToGrid w:val="0"/>
                    <w:rPr>
                      <w:rFonts w:asciiTheme="minorHAnsi" w:hAnsiTheme="minorHAnsi" w:cstheme="minorHAnsi"/>
                      <w:sz w:val="20"/>
                      <w:szCs w:val="20"/>
                      <w:lang w:val="en-GB"/>
                    </w:rPr>
                  </w:pPr>
                  <w:r w:rsidRPr="0070221A">
                    <w:rPr>
                      <w:rFonts w:asciiTheme="minorHAnsi" w:hAnsiTheme="minorHAnsi" w:cstheme="minorHAnsi"/>
                      <w:sz w:val="20"/>
                      <w:szCs w:val="20"/>
                      <w:lang w:val="en-GB"/>
                    </w:rPr>
                    <w:t>Number of diving boats</w:t>
                  </w:r>
                </w:p>
              </w:tc>
              <w:tc>
                <w:tcPr>
                  <w:tcW w:w="3110" w:type="dxa"/>
                  <w:tcBorders>
                    <w:top w:val="single" w:sz="1" w:space="0" w:color="000000"/>
                    <w:left w:val="single" w:sz="1" w:space="0" w:color="000000"/>
                    <w:bottom w:val="single" w:sz="1" w:space="0" w:color="000000"/>
                  </w:tcBorders>
                  <w:shd w:val="clear" w:color="auto" w:fill="auto"/>
                </w:tcPr>
                <w:p w14:paraId="57720D71" w14:textId="39B7D398" w:rsidR="00453452" w:rsidRPr="0070221A" w:rsidRDefault="00453452" w:rsidP="00453452">
                  <w:pPr>
                    <w:snapToGrid w:val="0"/>
                    <w:jc w:val="center"/>
                    <w:rPr>
                      <w:rFonts w:asciiTheme="minorHAnsi" w:hAnsiTheme="minorHAnsi" w:cstheme="minorHAnsi"/>
                      <w:b/>
                      <w:bCs/>
                      <w:sz w:val="20"/>
                      <w:szCs w:val="20"/>
                      <w:lang w:val="en-GB"/>
                    </w:rPr>
                  </w:pPr>
                  <w:r w:rsidRPr="0070221A">
                    <w:rPr>
                      <w:rFonts w:asciiTheme="minorHAnsi" w:hAnsiTheme="minorHAnsi" w:cstheme="minorHAnsi"/>
                      <w:sz w:val="20"/>
                      <w:szCs w:val="20"/>
                      <w:lang w:val="en-GB"/>
                    </w:rPr>
                    <w:t xml:space="preserve"> </w:t>
                  </w: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4D7A893B" w14:textId="5C3D4030" w:rsidR="00453452" w:rsidRPr="003C1015" w:rsidRDefault="00453452" w:rsidP="00453452">
                  <w:pPr>
                    <w:snapToGrid w:val="0"/>
                    <w:jc w:val="center"/>
                    <w:rPr>
                      <w:rFonts w:asciiTheme="minorHAnsi" w:hAnsiTheme="minorHAnsi" w:cstheme="minorHAnsi"/>
                      <w:b/>
                      <w:bCs/>
                      <w:sz w:val="20"/>
                      <w:szCs w:val="20"/>
                      <w:lang w:val="en-GB"/>
                    </w:rPr>
                  </w:pPr>
                  <w:r w:rsidRPr="003C1015">
                    <w:rPr>
                      <w:rFonts w:asciiTheme="minorHAnsi" w:hAnsiTheme="minorHAnsi" w:cstheme="minorHAnsi"/>
                      <w:sz w:val="20"/>
                      <w:szCs w:val="20"/>
                      <w:lang w:val="en-GB"/>
                    </w:rPr>
                    <w:t>Jordan Maritime committee</w:t>
                  </w:r>
                </w:p>
              </w:tc>
            </w:tr>
            <w:tr w:rsidR="00453452" w:rsidRPr="003C1015" w14:paraId="1344C82C" w14:textId="77777777" w:rsidTr="00D816BE">
              <w:tc>
                <w:tcPr>
                  <w:tcW w:w="2521" w:type="dxa"/>
                  <w:tcBorders>
                    <w:top w:val="single" w:sz="1" w:space="0" w:color="000000"/>
                    <w:left w:val="single" w:sz="1" w:space="0" w:color="000000"/>
                    <w:bottom w:val="single" w:sz="1" w:space="0" w:color="000000"/>
                  </w:tcBorders>
                  <w:shd w:val="clear" w:color="auto" w:fill="auto"/>
                </w:tcPr>
                <w:p w14:paraId="2C068E3B" w14:textId="5AF9F605" w:rsidR="00453452" w:rsidRPr="0070221A" w:rsidRDefault="00782C5D" w:rsidP="00453452">
                  <w:pPr>
                    <w:snapToGrid w:val="0"/>
                    <w:rPr>
                      <w:rFonts w:asciiTheme="minorHAnsi" w:hAnsiTheme="minorHAnsi" w:cstheme="minorHAnsi"/>
                      <w:sz w:val="20"/>
                      <w:szCs w:val="20"/>
                      <w:lang w:val="en-GB"/>
                    </w:rPr>
                  </w:pPr>
                  <w:r w:rsidRPr="0056227C">
                    <w:rPr>
                      <w:rFonts w:asciiTheme="minorHAnsi" w:hAnsiTheme="minorHAnsi" w:cstheme="minorHAnsi"/>
                      <w:color w:val="000000"/>
                      <w:sz w:val="20"/>
                      <w:szCs w:val="20"/>
                      <w:bdr w:val="single" w:sz="2" w:space="0" w:color="E5E7EB" w:frame="1"/>
                      <w:lang w:val="en-GB"/>
                    </w:rPr>
                    <w:t>Numbers of daily dives</w:t>
                  </w:r>
                </w:p>
              </w:tc>
              <w:tc>
                <w:tcPr>
                  <w:tcW w:w="3110" w:type="dxa"/>
                  <w:tcBorders>
                    <w:top w:val="single" w:sz="1" w:space="0" w:color="000000"/>
                    <w:left w:val="single" w:sz="1" w:space="0" w:color="000000"/>
                    <w:bottom w:val="single" w:sz="1" w:space="0" w:color="000000"/>
                  </w:tcBorders>
                  <w:shd w:val="clear" w:color="auto" w:fill="auto"/>
                </w:tcPr>
                <w:p w14:paraId="128B348B" w14:textId="77777777" w:rsidR="00453452" w:rsidRPr="0070221A" w:rsidRDefault="00453452" w:rsidP="00453452">
                  <w:pPr>
                    <w:snapToGrid w:val="0"/>
                    <w:jc w:val="center"/>
                    <w:rPr>
                      <w:rFonts w:asciiTheme="minorHAnsi" w:hAnsiTheme="minorHAnsi" w:cstheme="minorHAnsi"/>
                      <w:b/>
                      <w:bCs/>
                      <w:sz w:val="20"/>
                      <w:szCs w:val="20"/>
                      <w:lang w:val="en-GB"/>
                    </w:rPr>
                  </w:pP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016B7A70" w14:textId="113C578D" w:rsidR="00453452" w:rsidRPr="003C1015" w:rsidRDefault="00B91959" w:rsidP="00B91959">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782C5D" w:rsidRPr="000847A6" w14:paraId="04DBBDFE" w14:textId="77777777" w:rsidTr="00D816BE">
              <w:tc>
                <w:tcPr>
                  <w:tcW w:w="2521" w:type="dxa"/>
                  <w:tcBorders>
                    <w:top w:val="single" w:sz="1" w:space="0" w:color="000000"/>
                    <w:left w:val="single" w:sz="1" w:space="0" w:color="000000"/>
                    <w:bottom w:val="single" w:sz="1" w:space="0" w:color="000000"/>
                  </w:tcBorders>
                  <w:shd w:val="clear" w:color="auto" w:fill="auto"/>
                </w:tcPr>
                <w:p w14:paraId="18C43890" w14:textId="4024087E" w:rsidR="00782C5D" w:rsidRDefault="000847A6" w:rsidP="00453452">
                  <w:pPr>
                    <w:snapToGrid w:val="0"/>
                    <w:rPr>
                      <w:rFonts w:asciiTheme="minorHAnsi" w:hAnsiTheme="minorHAnsi" w:cstheme="minorHAnsi"/>
                      <w:color w:val="000000"/>
                      <w:sz w:val="20"/>
                      <w:szCs w:val="20"/>
                      <w:bdr w:val="single" w:sz="2" w:space="0" w:color="E5E7EB" w:frame="1"/>
                      <w:lang w:val="en-GB"/>
                    </w:rPr>
                  </w:pPr>
                  <w:r w:rsidRPr="0056227C">
                    <w:rPr>
                      <w:rFonts w:asciiTheme="minorHAnsi" w:hAnsiTheme="minorHAnsi" w:cstheme="minorHAnsi"/>
                      <w:sz w:val="20"/>
                      <w:szCs w:val="20"/>
                      <w:bdr w:val="single" w:sz="2" w:space="0" w:color="E5E7EB" w:frame="1"/>
                      <w:lang w:val="en-GB"/>
                    </w:rPr>
                    <w:t>Biographic info, experience, proficiency and observing environmental directives</w:t>
                  </w:r>
                </w:p>
              </w:tc>
              <w:tc>
                <w:tcPr>
                  <w:tcW w:w="3110" w:type="dxa"/>
                  <w:tcBorders>
                    <w:top w:val="single" w:sz="1" w:space="0" w:color="000000"/>
                    <w:left w:val="single" w:sz="1" w:space="0" w:color="000000"/>
                    <w:bottom w:val="single" w:sz="1" w:space="0" w:color="000000"/>
                  </w:tcBorders>
                  <w:shd w:val="clear" w:color="auto" w:fill="auto"/>
                </w:tcPr>
                <w:p w14:paraId="3ABABA2A" w14:textId="07B3A74C" w:rsidR="00782C5D" w:rsidRPr="003C1015" w:rsidRDefault="004E54E4" w:rsidP="00453452">
                  <w:pPr>
                    <w:snapToGrid w:val="0"/>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w:t>
                  </w:r>
                  <w:proofErr w:type="gramStart"/>
                  <w:r>
                    <w:rPr>
                      <w:rFonts w:asciiTheme="minorHAnsi" w:hAnsiTheme="minorHAnsi" w:cstheme="minorHAnsi"/>
                      <w:b/>
                      <w:bCs/>
                      <w:sz w:val="20"/>
                      <w:szCs w:val="20"/>
                      <w:lang w:val="en-GB"/>
                    </w:rPr>
                    <w:t>to</w:t>
                  </w:r>
                  <w:proofErr w:type="gramEnd"/>
                  <w:r>
                    <w:rPr>
                      <w:rFonts w:asciiTheme="minorHAnsi" w:hAnsiTheme="minorHAnsi" w:cstheme="minorHAnsi"/>
                      <w:b/>
                      <w:bCs/>
                      <w:sz w:val="20"/>
                      <w:szCs w:val="20"/>
                      <w:lang w:val="en-GB"/>
                    </w:rPr>
                    <w:t xml:space="preserve"> be modified in the ISP)</w:t>
                  </w:r>
                </w:p>
              </w:tc>
              <w:tc>
                <w:tcPr>
                  <w:tcW w:w="3835" w:type="dxa"/>
                  <w:tcBorders>
                    <w:top w:val="single" w:sz="1" w:space="0" w:color="000000"/>
                    <w:left w:val="single" w:sz="1" w:space="0" w:color="000000"/>
                    <w:bottom w:val="single" w:sz="1" w:space="0" w:color="000000"/>
                    <w:right w:val="single" w:sz="1" w:space="0" w:color="000000"/>
                  </w:tcBorders>
                  <w:shd w:val="clear" w:color="auto" w:fill="auto"/>
                </w:tcPr>
                <w:p w14:paraId="2884AC89" w14:textId="35833354" w:rsidR="00782C5D" w:rsidRPr="003C1015" w:rsidRDefault="00B91959" w:rsidP="00782C5D">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453452" w:rsidRPr="000847A6" w14:paraId="732381F6" w14:textId="77777777" w:rsidTr="00D816BE">
              <w:tc>
                <w:tcPr>
                  <w:tcW w:w="2521" w:type="dxa"/>
                  <w:tcBorders>
                    <w:left w:val="single" w:sz="1" w:space="0" w:color="000000"/>
                    <w:bottom w:val="single" w:sz="1" w:space="0" w:color="000000"/>
                  </w:tcBorders>
                  <w:shd w:val="clear" w:color="auto" w:fill="auto"/>
                </w:tcPr>
                <w:p w14:paraId="4B5788FE" w14:textId="41BB769A" w:rsidR="00453452" w:rsidRPr="003C1015" w:rsidRDefault="00453452" w:rsidP="00453452">
                  <w:pPr>
                    <w:snapToGrid w:val="0"/>
                    <w:rPr>
                      <w:rFonts w:asciiTheme="minorHAnsi" w:hAnsiTheme="minorHAnsi" w:cstheme="minorHAnsi"/>
                      <w:sz w:val="20"/>
                      <w:szCs w:val="20"/>
                      <w:lang w:val="en-GB"/>
                    </w:rPr>
                  </w:pPr>
                </w:p>
              </w:tc>
              <w:tc>
                <w:tcPr>
                  <w:tcW w:w="3110" w:type="dxa"/>
                  <w:tcBorders>
                    <w:left w:val="single" w:sz="1" w:space="0" w:color="000000"/>
                    <w:bottom w:val="single" w:sz="1" w:space="0" w:color="000000"/>
                  </w:tcBorders>
                  <w:shd w:val="clear" w:color="auto" w:fill="auto"/>
                </w:tcPr>
                <w:p w14:paraId="782F539C" w14:textId="5374C521" w:rsidR="00453452" w:rsidRPr="003C1015" w:rsidRDefault="00453452" w:rsidP="00453452">
                  <w:pPr>
                    <w:snapToGrid w:val="0"/>
                    <w:rPr>
                      <w:rFonts w:asciiTheme="minorHAnsi" w:hAnsiTheme="minorHAnsi" w:cstheme="minorHAnsi"/>
                      <w:sz w:val="20"/>
                      <w:szCs w:val="20"/>
                      <w:lang w:val="en-GB"/>
                    </w:rPr>
                  </w:pPr>
                </w:p>
              </w:tc>
              <w:tc>
                <w:tcPr>
                  <w:tcW w:w="3835" w:type="dxa"/>
                  <w:tcBorders>
                    <w:left w:val="single" w:sz="1" w:space="0" w:color="000000"/>
                    <w:bottom w:val="single" w:sz="1" w:space="0" w:color="000000"/>
                    <w:right w:val="single" w:sz="1" w:space="0" w:color="000000"/>
                  </w:tcBorders>
                  <w:shd w:val="clear" w:color="auto" w:fill="auto"/>
                </w:tcPr>
                <w:p w14:paraId="14BEB49C" w14:textId="34D466B4" w:rsidR="00453452" w:rsidRPr="003C1015" w:rsidRDefault="00453452" w:rsidP="00453452">
                  <w:pPr>
                    <w:rPr>
                      <w:rFonts w:asciiTheme="minorHAnsi" w:hAnsiTheme="minorHAnsi" w:cstheme="minorHAnsi"/>
                      <w:sz w:val="20"/>
                      <w:szCs w:val="20"/>
                      <w:lang w:val="en-GB"/>
                    </w:rPr>
                  </w:pPr>
                </w:p>
              </w:tc>
            </w:tr>
          </w:tbl>
          <w:p w14:paraId="35D1924E" w14:textId="77777777" w:rsidR="00F06FBF" w:rsidRPr="003C1015" w:rsidRDefault="00F06FBF" w:rsidP="00474518">
            <w:pPr>
              <w:rPr>
                <w:rFonts w:asciiTheme="minorHAnsi" w:hAnsiTheme="minorHAnsi" w:cstheme="minorHAnsi"/>
                <w:sz w:val="20"/>
                <w:szCs w:val="20"/>
                <w:lang w:val="en-GB"/>
              </w:rPr>
            </w:pPr>
          </w:p>
        </w:tc>
      </w:tr>
      <w:tr w:rsidR="003C1015" w:rsidRPr="0056227C" w14:paraId="5094B598" w14:textId="77777777" w:rsidTr="00CD51E6">
        <w:trPr>
          <w:trHeight w:val="510"/>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5A433DB7" w14:textId="77777777" w:rsidR="00453452" w:rsidRDefault="00453452" w:rsidP="003C1015">
            <w:pPr>
              <w:snapToGrid w:val="0"/>
              <w:rPr>
                <w:rFonts w:asciiTheme="minorHAnsi" w:hAnsiTheme="minorHAnsi" w:cstheme="minorHAnsi"/>
                <w:b/>
                <w:bCs/>
                <w:sz w:val="20"/>
                <w:szCs w:val="20"/>
                <w:lang w:val="en-GB"/>
              </w:rPr>
            </w:pPr>
          </w:p>
          <w:p w14:paraId="05E348EF" w14:textId="7B71B1EB" w:rsidR="00315194" w:rsidRDefault="00315194" w:rsidP="003C1015">
            <w:pPr>
              <w:snapToGrid w:val="0"/>
              <w:rPr>
                <w:rFonts w:asciiTheme="minorHAnsi" w:hAnsiTheme="minorHAnsi" w:cstheme="minorHAnsi"/>
                <w:b/>
                <w:bCs/>
                <w:sz w:val="20"/>
                <w:szCs w:val="20"/>
                <w:lang w:val="en-GB"/>
              </w:rPr>
            </w:pPr>
            <w:r w:rsidRPr="003C1015">
              <w:rPr>
                <w:rFonts w:asciiTheme="minorHAnsi" w:hAnsiTheme="minorHAnsi" w:cstheme="minorHAnsi"/>
                <w:b/>
                <w:bCs/>
                <w:sz w:val="20"/>
                <w:szCs w:val="20"/>
                <w:lang w:val="en-GB"/>
              </w:rPr>
              <w:t>DIAGRAM ELEMENT:</w:t>
            </w:r>
            <w:r w:rsidRPr="003C1015">
              <w:rPr>
                <w:rFonts w:asciiTheme="minorHAnsi" w:eastAsiaTheme="minorEastAsia" w:hAnsiTheme="minorHAnsi" w:cstheme="minorHAnsi"/>
                <w:kern w:val="0"/>
                <w:sz w:val="20"/>
                <w:szCs w:val="20"/>
                <w:lang w:val="en-GB" w:eastAsia="en-GB" w:bidi="ar-SA"/>
              </w:rPr>
              <w:t xml:space="preserve"> [Diving Sites (Id=93)]</w:t>
            </w:r>
          </w:p>
          <w:p w14:paraId="7945CAB5" w14:textId="77777777" w:rsidR="00453452" w:rsidRPr="000333AF" w:rsidRDefault="00453452" w:rsidP="003C1015">
            <w:pPr>
              <w:snapToGrid w:val="0"/>
              <w:rPr>
                <w:rFonts w:asciiTheme="minorHAnsi" w:hAnsiTheme="minorHAnsi" w:cstheme="minorHAnsi"/>
                <w:b/>
                <w:bCs/>
                <w:sz w:val="20"/>
                <w:szCs w:val="20"/>
                <w:lang w:val="en-GB"/>
              </w:rPr>
            </w:pPr>
          </w:p>
          <w:p w14:paraId="416DB7E4" w14:textId="3130E2D8" w:rsidR="003C1015" w:rsidRPr="000333AF" w:rsidRDefault="003C1015" w:rsidP="003C1015">
            <w:pPr>
              <w:snapToGrid w:val="0"/>
              <w:rPr>
                <w:rFonts w:asciiTheme="minorHAnsi" w:eastAsiaTheme="minorEastAsia" w:hAnsiTheme="minorHAnsi" w:cstheme="minorHAnsi"/>
                <w:kern w:val="0"/>
                <w:sz w:val="20"/>
                <w:szCs w:val="20"/>
                <w:lang w:val="en-GB" w:eastAsia="en-GB" w:bidi="ar-SA"/>
              </w:rPr>
            </w:pPr>
          </w:p>
          <w:tbl>
            <w:tblPr>
              <w:tblpPr w:leftFromText="180" w:rightFromText="180" w:vertAnchor="text" w:horzAnchor="margin" w:tblpY="-275"/>
              <w:tblOverlap w:val="never"/>
              <w:tblW w:w="9466" w:type="dxa"/>
              <w:tblLayout w:type="fixed"/>
              <w:tblCellMar>
                <w:top w:w="55" w:type="dxa"/>
                <w:left w:w="55" w:type="dxa"/>
                <w:bottom w:w="55" w:type="dxa"/>
                <w:right w:w="55" w:type="dxa"/>
              </w:tblCellMar>
              <w:tblLook w:val="0000" w:firstRow="0" w:lastRow="0" w:firstColumn="0" w:lastColumn="0" w:noHBand="0" w:noVBand="0"/>
            </w:tblPr>
            <w:tblGrid>
              <w:gridCol w:w="2521"/>
              <w:gridCol w:w="2835"/>
              <w:gridCol w:w="4110"/>
            </w:tblGrid>
            <w:tr w:rsidR="00315194" w:rsidRPr="000333AF" w14:paraId="5F1B3289" w14:textId="77777777" w:rsidTr="00315194">
              <w:tc>
                <w:tcPr>
                  <w:tcW w:w="2521" w:type="dxa"/>
                  <w:tcBorders>
                    <w:top w:val="single" w:sz="1" w:space="0" w:color="000000"/>
                    <w:left w:val="single" w:sz="1" w:space="0" w:color="000000"/>
                    <w:bottom w:val="single" w:sz="1" w:space="0" w:color="000000"/>
                  </w:tcBorders>
                  <w:shd w:val="clear" w:color="auto" w:fill="auto"/>
                </w:tcPr>
                <w:p w14:paraId="08529A7E" w14:textId="77777777" w:rsidR="00315194" w:rsidRPr="000333AF" w:rsidRDefault="00315194" w:rsidP="00315194">
                  <w:pPr>
                    <w:snapToGrid w:val="0"/>
                    <w:jc w:val="center"/>
                    <w:rPr>
                      <w:rFonts w:asciiTheme="minorHAnsi" w:hAnsiTheme="minorHAnsi" w:cstheme="minorHAnsi"/>
                      <w:b/>
                      <w:bCs/>
                      <w:sz w:val="20"/>
                      <w:szCs w:val="20"/>
                      <w:lang w:val="en-GB"/>
                    </w:rPr>
                  </w:pPr>
                  <w:r w:rsidRPr="000333AF">
                    <w:rPr>
                      <w:rFonts w:asciiTheme="minorHAnsi" w:hAnsiTheme="minorHAnsi" w:cstheme="minorHAnsi"/>
                      <w:b/>
                      <w:bCs/>
                      <w:sz w:val="20"/>
                      <w:szCs w:val="20"/>
                      <w:lang w:val="en-GB"/>
                    </w:rPr>
                    <w:t>Indicator</w:t>
                  </w:r>
                </w:p>
              </w:tc>
              <w:tc>
                <w:tcPr>
                  <w:tcW w:w="2835" w:type="dxa"/>
                  <w:tcBorders>
                    <w:top w:val="single" w:sz="1" w:space="0" w:color="000000"/>
                    <w:left w:val="single" w:sz="1" w:space="0" w:color="000000"/>
                    <w:bottom w:val="single" w:sz="1" w:space="0" w:color="000000"/>
                  </w:tcBorders>
                  <w:shd w:val="clear" w:color="auto" w:fill="auto"/>
                </w:tcPr>
                <w:p w14:paraId="63FD77E3" w14:textId="77777777" w:rsidR="00315194" w:rsidRPr="000333AF" w:rsidRDefault="00315194" w:rsidP="00315194">
                  <w:pPr>
                    <w:snapToGrid w:val="0"/>
                    <w:jc w:val="center"/>
                    <w:rPr>
                      <w:rFonts w:asciiTheme="minorHAnsi" w:hAnsiTheme="minorHAnsi" w:cstheme="minorHAnsi"/>
                      <w:b/>
                      <w:bCs/>
                      <w:sz w:val="20"/>
                      <w:szCs w:val="20"/>
                      <w:lang w:val="en-GB"/>
                    </w:rPr>
                  </w:pPr>
                  <w:r w:rsidRPr="000333AF">
                    <w:rPr>
                      <w:rFonts w:asciiTheme="minorHAnsi" w:hAnsiTheme="minorHAnsi" w:cstheme="minorHAnsi"/>
                      <w:b/>
                      <w:bCs/>
                      <w:sz w:val="20"/>
                      <w:szCs w:val="20"/>
                      <w:lang w:val="en-GB"/>
                    </w:rPr>
                    <w:t>Description</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0DED2E70" w14:textId="77777777" w:rsidR="00315194" w:rsidRPr="000333AF" w:rsidRDefault="00315194" w:rsidP="00315194">
                  <w:pPr>
                    <w:snapToGrid w:val="0"/>
                    <w:jc w:val="center"/>
                    <w:rPr>
                      <w:rFonts w:asciiTheme="minorHAnsi" w:hAnsiTheme="minorHAnsi" w:cstheme="minorHAnsi"/>
                      <w:b/>
                      <w:bCs/>
                      <w:sz w:val="20"/>
                      <w:szCs w:val="20"/>
                      <w:lang w:val="en-GB"/>
                    </w:rPr>
                  </w:pPr>
                  <w:r w:rsidRPr="000333AF">
                    <w:rPr>
                      <w:rFonts w:asciiTheme="minorHAnsi" w:hAnsiTheme="minorHAnsi" w:cstheme="minorHAnsi"/>
                      <w:b/>
                      <w:bCs/>
                      <w:sz w:val="20"/>
                      <w:szCs w:val="20"/>
                      <w:lang w:val="en-GB"/>
                    </w:rPr>
                    <w:t>Data Source and Notes</w:t>
                  </w:r>
                </w:p>
              </w:tc>
            </w:tr>
            <w:tr w:rsidR="00315194" w:rsidRPr="000333AF" w14:paraId="221B5DE9" w14:textId="77777777" w:rsidTr="00315194">
              <w:tc>
                <w:tcPr>
                  <w:tcW w:w="2521" w:type="dxa"/>
                  <w:tcBorders>
                    <w:top w:val="single" w:sz="1" w:space="0" w:color="000000"/>
                    <w:left w:val="single" w:sz="1" w:space="0" w:color="000000"/>
                    <w:bottom w:val="single" w:sz="1" w:space="0" w:color="000000"/>
                  </w:tcBorders>
                  <w:shd w:val="clear" w:color="auto" w:fill="auto"/>
                </w:tcPr>
                <w:p w14:paraId="316EA649" w14:textId="77777777" w:rsidR="00315194" w:rsidRPr="0070221A" w:rsidRDefault="00315194" w:rsidP="00315194">
                  <w:pPr>
                    <w:snapToGrid w:val="0"/>
                    <w:rPr>
                      <w:rFonts w:asciiTheme="minorHAnsi" w:hAnsiTheme="minorHAnsi" w:cstheme="minorHAnsi"/>
                      <w:b/>
                      <w:bCs/>
                      <w:sz w:val="20"/>
                      <w:szCs w:val="20"/>
                      <w:lang w:val="en-GB"/>
                    </w:rPr>
                  </w:pPr>
                  <w:r w:rsidRPr="0070221A">
                    <w:rPr>
                      <w:rFonts w:asciiTheme="minorHAnsi" w:hAnsiTheme="minorHAnsi" w:cstheme="minorHAnsi"/>
                      <w:sz w:val="20"/>
                      <w:szCs w:val="20"/>
                    </w:rPr>
                    <w:t>N° of Sites</w:t>
                  </w:r>
                </w:p>
              </w:tc>
              <w:tc>
                <w:tcPr>
                  <w:tcW w:w="2835" w:type="dxa"/>
                  <w:tcBorders>
                    <w:top w:val="single" w:sz="1" w:space="0" w:color="000000"/>
                    <w:left w:val="single" w:sz="1" w:space="0" w:color="000000"/>
                    <w:bottom w:val="single" w:sz="1" w:space="0" w:color="000000"/>
                  </w:tcBorders>
                  <w:shd w:val="clear" w:color="auto" w:fill="auto"/>
                </w:tcPr>
                <w:p w14:paraId="7CEE034D" w14:textId="77777777" w:rsidR="00315194" w:rsidRPr="000333AF" w:rsidRDefault="00315194" w:rsidP="00315194">
                  <w:pPr>
                    <w:snapToGrid w:val="0"/>
                    <w:rPr>
                      <w:rFonts w:asciiTheme="minorHAnsi" w:hAnsiTheme="minorHAnsi" w:cstheme="minorHAnsi"/>
                      <w:b/>
                      <w:bCs/>
                      <w:sz w:val="20"/>
                      <w:szCs w:val="20"/>
                      <w:lang w:val="en-GB"/>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5201976F" w14:textId="77777777" w:rsidR="00315194" w:rsidRPr="000333AF" w:rsidRDefault="00315194" w:rsidP="00315194">
                  <w:pPr>
                    <w:snapToGrid w:val="0"/>
                    <w:jc w:val="center"/>
                    <w:rPr>
                      <w:rFonts w:asciiTheme="minorHAnsi" w:hAnsiTheme="minorHAnsi" w:cstheme="minorHAnsi"/>
                      <w:b/>
                      <w:bCs/>
                      <w:sz w:val="20"/>
                      <w:szCs w:val="20"/>
                      <w:lang w:val="en-GB"/>
                    </w:rPr>
                  </w:pPr>
                </w:p>
              </w:tc>
            </w:tr>
            <w:tr w:rsidR="00B91959" w:rsidRPr="000333AF" w14:paraId="1486B7C5" w14:textId="77777777" w:rsidTr="00315194">
              <w:tc>
                <w:tcPr>
                  <w:tcW w:w="2521" w:type="dxa"/>
                  <w:tcBorders>
                    <w:top w:val="single" w:sz="1" w:space="0" w:color="000000"/>
                    <w:left w:val="single" w:sz="1" w:space="0" w:color="000000"/>
                    <w:bottom w:val="single" w:sz="1" w:space="0" w:color="000000"/>
                  </w:tcBorders>
                  <w:shd w:val="clear" w:color="auto" w:fill="auto"/>
                </w:tcPr>
                <w:p w14:paraId="2E885079" w14:textId="24490EAC" w:rsidR="00B91959" w:rsidRPr="0070221A" w:rsidRDefault="00B91959" w:rsidP="00B91959">
                  <w:pPr>
                    <w:snapToGrid w:val="0"/>
                    <w:rPr>
                      <w:rFonts w:asciiTheme="minorHAnsi" w:hAnsiTheme="minorHAnsi" w:cstheme="minorHAnsi"/>
                      <w:sz w:val="20"/>
                      <w:szCs w:val="20"/>
                    </w:rPr>
                  </w:pPr>
                  <w:r w:rsidRPr="0056227C">
                    <w:rPr>
                      <w:rFonts w:asciiTheme="minorHAnsi" w:hAnsiTheme="minorHAnsi" w:cstheme="minorHAnsi"/>
                      <w:color w:val="000000"/>
                      <w:sz w:val="20"/>
                      <w:szCs w:val="20"/>
                      <w:bdr w:val="single" w:sz="2" w:space="0" w:color="E5E7EB" w:frame="1"/>
                      <w:lang w:val="en-GB"/>
                    </w:rPr>
                    <w:t>Sites visited</w:t>
                  </w:r>
                </w:p>
              </w:tc>
              <w:tc>
                <w:tcPr>
                  <w:tcW w:w="2835" w:type="dxa"/>
                  <w:tcBorders>
                    <w:top w:val="single" w:sz="1" w:space="0" w:color="000000"/>
                    <w:left w:val="single" w:sz="1" w:space="0" w:color="000000"/>
                    <w:bottom w:val="single" w:sz="1" w:space="0" w:color="000000"/>
                  </w:tcBorders>
                  <w:shd w:val="clear" w:color="auto" w:fill="auto"/>
                </w:tcPr>
                <w:p w14:paraId="3E83F1F2" w14:textId="77777777" w:rsidR="00B91959" w:rsidRPr="000333AF" w:rsidRDefault="00B91959" w:rsidP="00B91959">
                  <w:pPr>
                    <w:snapToGrid w:val="0"/>
                    <w:rPr>
                      <w:rFonts w:asciiTheme="minorHAnsi" w:hAnsiTheme="minorHAnsi" w:cstheme="minorHAnsi"/>
                      <w:b/>
                      <w:bCs/>
                      <w:sz w:val="20"/>
                      <w:szCs w:val="20"/>
                      <w:lang w:val="en-GB"/>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66E5AF66" w14:textId="75A134FC" w:rsidR="00B91959" w:rsidRPr="000333AF" w:rsidRDefault="001C2EF0" w:rsidP="001C2EF0">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B91959" w:rsidRPr="000333AF" w14:paraId="0592573F" w14:textId="77777777" w:rsidTr="00315194">
              <w:tc>
                <w:tcPr>
                  <w:tcW w:w="2521" w:type="dxa"/>
                  <w:tcBorders>
                    <w:top w:val="single" w:sz="1" w:space="0" w:color="000000"/>
                    <w:left w:val="single" w:sz="1" w:space="0" w:color="000000"/>
                    <w:bottom w:val="single" w:sz="1" w:space="0" w:color="000000"/>
                  </w:tcBorders>
                  <w:shd w:val="clear" w:color="auto" w:fill="auto"/>
                </w:tcPr>
                <w:p w14:paraId="69F31560" w14:textId="6F648262" w:rsidR="00B91959" w:rsidRPr="0056227C" w:rsidRDefault="00B91959" w:rsidP="00B91959">
                  <w:pPr>
                    <w:snapToGrid w:val="0"/>
                    <w:rPr>
                      <w:rFonts w:asciiTheme="minorHAnsi" w:hAnsiTheme="minorHAnsi" w:cstheme="minorHAnsi"/>
                      <w:color w:val="000000"/>
                      <w:sz w:val="20"/>
                      <w:szCs w:val="20"/>
                      <w:bdr w:val="single" w:sz="2" w:space="0" w:color="E5E7EB" w:frame="1"/>
                      <w:lang w:val="en-GB"/>
                    </w:rPr>
                  </w:pPr>
                  <w:r w:rsidRPr="0056227C">
                    <w:rPr>
                      <w:rFonts w:asciiTheme="minorHAnsi" w:hAnsiTheme="minorHAnsi" w:cstheme="minorHAnsi"/>
                      <w:color w:val="000000"/>
                      <w:sz w:val="20"/>
                      <w:szCs w:val="20"/>
                      <w:bdr w:val="single" w:sz="2" w:space="0" w:color="E5E7EB" w:frame="1"/>
                      <w:lang w:val="en-GB"/>
                    </w:rPr>
                    <w:t>Dives lengths</w:t>
                  </w:r>
                </w:p>
              </w:tc>
              <w:tc>
                <w:tcPr>
                  <w:tcW w:w="2835" w:type="dxa"/>
                  <w:tcBorders>
                    <w:top w:val="single" w:sz="1" w:space="0" w:color="000000"/>
                    <w:left w:val="single" w:sz="1" w:space="0" w:color="000000"/>
                    <w:bottom w:val="single" w:sz="1" w:space="0" w:color="000000"/>
                  </w:tcBorders>
                  <w:shd w:val="clear" w:color="auto" w:fill="auto"/>
                </w:tcPr>
                <w:p w14:paraId="2D87F5EB" w14:textId="77777777" w:rsidR="00B91959" w:rsidRPr="000333AF" w:rsidRDefault="00B91959" w:rsidP="00B91959">
                  <w:pPr>
                    <w:snapToGrid w:val="0"/>
                    <w:rPr>
                      <w:rFonts w:asciiTheme="minorHAnsi" w:hAnsiTheme="minorHAnsi" w:cstheme="minorHAnsi"/>
                      <w:b/>
                      <w:bCs/>
                      <w:sz w:val="20"/>
                      <w:szCs w:val="20"/>
                      <w:lang w:val="en-GB"/>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53F1FD61" w14:textId="202FB1A6" w:rsidR="00B91959" w:rsidRPr="000333AF" w:rsidRDefault="001C2EF0" w:rsidP="001C2EF0">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B91959" w:rsidRPr="000333AF" w14:paraId="37841559" w14:textId="77777777" w:rsidTr="00315194">
              <w:tc>
                <w:tcPr>
                  <w:tcW w:w="2521" w:type="dxa"/>
                  <w:tcBorders>
                    <w:top w:val="single" w:sz="1" w:space="0" w:color="000000"/>
                    <w:left w:val="single" w:sz="1" w:space="0" w:color="000000"/>
                    <w:bottom w:val="single" w:sz="1" w:space="0" w:color="000000"/>
                  </w:tcBorders>
                  <w:shd w:val="clear" w:color="auto" w:fill="auto"/>
                </w:tcPr>
                <w:p w14:paraId="0EEE6C4B" w14:textId="77777777" w:rsidR="00B91959" w:rsidRPr="0056227C" w:rsidRDefault="00B91959" w:rsidP="00B91959">
                  <w:pPr>
                    <w:snapToGrid w:val="0"/>
                    <w:rPr>
                      <w:rFonts w:asciiTheme="minorHAnsi" w:hAnsiTheme="minorHAnsi" w:cstheme="minorHAnsi"/>
                      <w:b/>
                      <w:bCs/>
                      <w:sz w:val="20"/>
                      <w:szCs w:val="20"/>
                      <w:lang w:val="en-GB"/>
                    </w:rPr>
                  </w:pPr>
                  <w:r w:rsidRPr="0056227C">
                    <w:rPr>
                      <w:rFonts w:asciiTheme="minorHAnsi" w:hAnsiTheme="minorHAnsi" w:cstheme="minorHAnsi"/>
                      <w:sz w:val="20"/>
                      <w:szCs w:val="20"/>
                    </w:rPr>
                    <w:t>Type of Sites</w:t>
                  </w:r>
                </w:p>
              </w:tc>
              <w:tc>
                <w:tcPr>
                  <w:tcW w:w="2835" w:type="dxa"/>
                  <w:tcBorders>
                    <w:top w:val="single" w:sz="1" w:space="0" w:color="000000"/>
                    <w:left w:val="single" w:sz="1" w:space="0" w:color="000000"/>
                    <w:bottom w:val="single" w:sz="1" w:space="0" w:color="000000"/>
                  </w:tcBorders>
                  <w:shd w:val="clear" w:color="auto" w:fill="auto"/>
                </w:tcPr>
                <w:p w14:paraId="6BBD3902" w14:textId="77777777" w:rsidR="00B91959" w:rsidRPr="000333AF" w:rsidRDefault="00B91959" w:rsidP="00B91959">
                  <w:pPr>
                    <w:snapToGrid w:val="0"/>
                    <w:rPr>
                      <w:rFonts w:asciiTheme="minorHAnsi" w:hAnsiTheme="minorHAnsi" w:cstheme="minorHAnsi"/>
                      <w:b/>
                      <w:bCs/>
                      <w:sz w:val="20"/>
                      <w:szCs w:val="20"/>
                      <w:lang w:val="en-GB"/>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5540F1AB" w14:textId="77777777" w:rsidR="00B91959" w:rsidRPr="000333AF" w:rsidRDefault="00B91959" w:rsidP="001C2EF0">
                  <w:pPr>
                    <w:snapToGrid w:val="0"/>
                    <w:rPr>
                      <w:rFonts w:asciiTheme="minorHAnsi" w:hAnsiTheme="minorHAnsi" w:cstheme="minorHAnsi"/>
                      <w:b/>
                      <w:bCs/>
                      <w:sz w:val="20"/>
                      <w:szCs w:val="20"/>
                      <w:lang w:val="en-GB"/>
                    </w:rPr>
                  </w:pPr>
                </w:p>
              </w:tc>
            </w:tr>
            <w:tr w:rsidR="00B91959" w:rsidRPr="000333AF" w14:paraId="744C7E61" w14:textId="77777777" w:rsidTr="00315194">
              <w:tc>
                <w:tcPr>
                  <w:tcW w:w="2521" w:type="dxa"/>
                  <w:tcBorders>
                    <w:top w:val="single" w:sz="1" w:space="0" w:color="000000"/>
                    <w:left w:val="single" w:sz="1" w:space="0" w:color="000000"/>
                    <w:bottom w:val="single" w:sz="1" w:space="0" w:color="000000"/>
                  </w:tcBorders>
                  <w:shd w:val="clear" w:color="auto" w:fill="auto"/>
                </w:tcPr>
                <w:p w14:paraId="6133C435" w14:textId="77777777" w:rsidR="00B91959" w:rsidRPr="0056227C" w:rsidRDefault="00B91959" w:rsidP="00B91959">
                  <w:pPr>
                    <w:snapToGrid w:val="0"/>
                    <w:rPr>
                      <w:rFonts w:asciiTheme="minorHAnsi" w:hAnsiTheme="minorHAnsi" w:cstheme="minorHAnsi"/>
                      <w:b/>
                      <w:bCs/>
                      <w:sz w:val="20"/>
                      <w:szCs w:val="20"/>
                      <w:lang w:val="en-GB"/>
                    </w:rPr>
                  </w:pPr>
                  <w:r w:rsidRPr="0056227C">
                    <w:rPr>
                      <w:rFonts w:asciiTheme="minorHAnsi" w:hAnsiTheme="minorHAnsi" w:cstheme="minorHAnsi"/>
                      <w:sz w:val="20"/>
                      <w:szCs w:val="20"/>
                    </w:rPr>
                    <w:t>Artificial Reefs</w:t>
                  </w:r>
                </w:p>
              </w:tc>
              <w:tc>
                <w:tcPr>
                  <w:tcW w:w="2835" w:type="dxa"/>
                  <w:tcBorders>
                    <w:top w:val="single" w:sz="1" w:space="0" w:color="000000"/>
                    <w:left w:val="single" w:sz="1" w:space="0" w:color="000000"/>
                    <w:bottom w:val="single" w:sz="1" w:space="0" w:color="000000"/>
                  </w:tcBorders>
                  <w:shd w:val="clear" w:color="auto" w:fill="auto"/>
                </w:tcPr>
                <w:p w14:paraId="19FB0D08" w14:textId="77777777" w:rsidR="00B91959" w:rsidRPr="000333AF" w:rsidRDefault="00B91959" w:rsidP="00B91959">
                  <w:pPr>
                    <w:snapToGrid w:val="0"/>
                    <w:jc w:val="center"/>
                    <w:rPr>
                      <w:rFonts w:asciiTheme="minorHAnsi" w:hAnsiTheme="minorHAnsi" w:cstheme="minorHAnsi"/>
                      <w:b/>
                      <w:bCs/>
                      <w:sz w:val="20"/>
                      <w:szCs w:val="20"/>
                      <w:lang w:val="en-GB"/>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4F2FB556" w14:textId="77777777" w:rsidR="00B91959" w:rsidRPr="000333AF" w:rsidRDefault="00B91959" w:rsidP="001C2EF0">
                  <w:pPr>
                    <w:snapToGrid w:val="0"/>
                    <w:rPr>
                      <w:rFonts w:asciiTheme="minorHAnsi" w:hAnsiTheme="minorHAnsi" w:cstheme="minorHAnsi"/>
                      <w:b/>
                      <w:bCs/>
                      <w:sz w:val="20"/>
                      <w:szCs w:val="20"/>
                      <w:lang w:val="en-GB"/>
                    </w:rPr>
                  </w:pPr>
                </w:p>
              </w:tc>
            </w:tr>
            <w:tr w:rsidR="00B91959" w:rsidRPr="000333AF" w14:paraId="15B1E21A" w14:textId="77777777" w:rsidTr="00315194">
              <w:tc>
                <w:tcPr>
                  <w:tcW w:w="2521" w:type="dxa"/>
                  <w:tcBorders>
                    <w:top w:val="single" w:sz="1" w:space="0" w:color="000000"/>
                    <w:left w:val="single" w:sz="1" w:space="0" w:color="000000"/>
                    <w:bottom w:val="single" w:sz="1" w:space="0" w:color="000000"/>
                  </w:tcBorders>
                  <w:shd w:val="clear" w:color="auto" w:fill="auto"/>
                </w:tcPr>
                <w:p w14:paraId="35993CC9" w14:textId="77777777" w:rsidR="00B91959" w:rsidRPr="0056227C" w:rsidRDefault="00B91959" w:rsidP="00B91959">
                  <w:pPr>
                    <w:snapToGrid w:val="0"/>
                    <w:rPr>
                      <w:rFonts w:asciiTheme="minorHAnsi" w:hAnsiTheme="minorHAnsi" w:cstheme="minorHAnsi"/>
                      <w:sz w:val="20"/>
                      <w:szCs w:val="20"/>
                    </w:rPr>
                  </w:pPr>
                  <w:r w:rsidRPr="0056227C">
                    <w:rPr>
                      <w:rFonts w:asciiTheme="minorHAnsi" w:hAnsiTheme="minorHAnsi" w:cstheme="minorHAnsi"/>
                      <w:sz w:val="20"/>
                      <w:szCs w:val="20"/>
                    </w:rPr>
                    <w:t>Dive Sites Visitors</w:t>
                  </w:r>
                </w:p>
              </w:tc>
              <w:tc>
                <w:tcPr>
                  <w:tcW w:w="2835" w:type="dxa"/>
                  <w:tcBorders>
                    <w:top w:val="single" w:sz="1" w:space="0" w:color="000000"/>
                    <w:left w:val="single" w:sz="1" w:space="0" w:color="000000"/>
                    <w:bottom w:val="single" w:sz="1" w:space="0" w:color="000000"/>
                  </w:tcBorders>
                  <w:shd w:val="clear" w:color="auto" w:fill="auto"/>
                </w:tcPr>
                <w:p w14:paraId="52BDB413" w14:textId="77777777" w:rsidR="00B91959" w:rsidRPr="000333AF" w:rsidRDefault="00B91959" w:rsidP="00B91959">
                  <w:pPr>
                    <w:snapToGrid w:val="0"/>
                    <w:jc w:val="center"/>
                    <w:rPr>
                      <w:rFonts w:asciiTheme="minorHAnsi" w:hAnsiTheme="minorHAnsi" w:cstheme="minorHAnsi"/>
                      <w:b/>
                      <w:bCs/>
                      <w:sz w:val="20"/>
                      <w:szCs w:val="20"/>
                      <w:lang w:val="en-GB"/>
                    </w:rPr>
                  </w:pP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52B21A90" w14:textId="77777777" w:rsidR="00B91959" w:rsidRPr="000333AF" w:rsidRDefault="00B91959" w:rsidP="001C2EF0">
                  <w:pPr>
                    <w:snapToGrid w:val="0"/>
                    <w:rPr>
                      <w:rFonts w:asciiTheme="minorHAnsi" w:hAnsiTheme="minorHAnsi" w:cstheme="minorHAnsi"/>
                      <w:b/>
                      <w:bCs/>
                      <w:sz w:val="20"/>
                      <w:szCs w:val="20"/>
                      <w:lang w:val="en-GB"/>
                    </w:rPr>
                  </w:pPr>
                </w:p>
              </w:tc>
            </w:tr>
            <w:tr w:rsidR="00B91959" w:rsidRPr="000333AF" w14:paraId="5471DF21" w14:textId="77777777" w:rsidTr="00315194">
              <w:tc>
                <w:tcPr>
                  <w:tcW w:w="2521" w:type="dxa"/>
                  <w:tcBorders>
                    <w:top w:val="single" w:sz="1" w:space="0" w:color="000000"/>
                    <w:left w:val="single" w:sz="1" w:space="0" w:color="000000"/>
                    <w:bottom w:val="single" w:sz="1" w:space="0" w:color="000000"/>
                  </w:tcBorders>
                  <w:shd w:val="clear" w:color="auto" w:fill="auto"/>
                </w:tcPr>
                <w:p w14:paraId="643BC67A" w14:textId="77777777" w:rsidR="00B91959" w:rsidRPr="004E54E4" w:rsidRDefault="00B91959" w:rsidP="00B91959">
                  <w:pPr>
                    <w:snapToGrid w:val="0"/>
                    <w:rPr>
                      <w:rFonts w:asciiTheme="minorHAnsi" w:hAnsiTheme="minorHAnsi" w:cstheme="minorHAnsi"/>
                      <w:sz w:val="20"/>
                      <w:szCs w:val="20"/>
                      <w:lang w:val="en-GB"/>
                    </w:rPr>
                  </w:pPr>
                  <w:r w:rsidRPr="0056227C">
                    <w:rPr>
                      <w:rFonts w:asciiTheme="minorHAnsi" w:eastAsia="Calibri" w:hAnsiTheme="minorHAnsi" w:cstheme="minorHAnsi"/>
                      <w:color w:val="000000"/>
                      <w:sz w:val="20"/>
                      <w:szCs w:val="20"/>
                      <w:bdr w:val="single" w:sz="2" w:space="0" w:color="E5E7EB" w:frame="1"/>
                      <w:lang w:val="en-GB"/>
                    </w:rPr>
                    <w:t>Environmental conditions of diving sites</w:t>
                  </w:r>
                </w:p>
              </w:tc>
              <w:tc>
                <w:tcPr>
                  <w:tcW w:w="2835" w:type="dxa"/>
                  <w:tcBorders>
                    <w:top w:val="single" w:sz="1" w:space="0" w:color="000000"/>
                    <w:left w:val="single" w:sz="1" w:space="0" w:color="000000"/>
                    <w:bottom w:val="single" w:sz="1" w:space="0" w:color="000000"/>
                  </w:tcBorders>
                  <w:shd w:val="clear" w:color="auto" w:fill="auto"/>
                </w:tcPr>
                <w:p w14:paraId="643A17A6" w14:textId="0D45BB21" w:rsidR="00B91959" w:rsidRPr="000333AF" w:rsidRDefault="004E54E4" w:rsidP="00B91959">
                  <w:pPr>
                    <w:snapToGrid w:val="0"/>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w:t>
                  </w:r>
                  <w:proofErr w:type="gramStart"/>
                  <w:r>
                    <w:rPr>
                      <w:rFonts w:asciiTheme="minorHAnsi" w:hAnsiTheme="minorHAnsi" w:cstheme="minorHAnsi"/>
                      <w:b/>
                      <w:bCs/>
                      <w:sz w:val="20"/>
                      <w:szCs w:val="20"/>
                      <w:lang w:val="en-GB"/>
                    </w:rPr>
                    <w:t>to</w:t>
                  </w:r>
                  <w:proofErr w:type="gramEnd"/>
                  <w:r>
                    <w:rPr>
                      <w:rFonts w:asciiTheme="minorHAnsi" w:hAnsiTheme="minorHAnsi" w:cstheme="minorHAnsi"/>
                      <w:b/>
                      <w:bCs/>
                      <w:sz w:val="20"/>
                      <w:szCs w:val="20"/>
                      <w:lang w:val="en-GB"/>
                    </w:rPr>
                    <w:t xml:space="preserve"> be modified in the ISP</w:t>
                  </w:r>
                  <w:r w:rsidR="00414E0D">
                    <w:rPr>
                      <w:rFonts w:asciiTheme="minorHAnsi" w:hAnsiTheme="minorHAnsi" w:cstheme="minorHAnsi"/>
                      <w:b/>
                      <w:bCs/>
                      <w:sz w:val="20"/>
                      <w:szCs w:val="20"/>
                      <w:lang w:val="en-GB"/>
                    </w:rPr>
                    <w:t>.</w:t>
                  </w:r>
                  <w:r w:rsidR="00414E0D" w:rsidRPr="0056227C">
                    <w:rPr>
                      <w:rStyle w:val="Heading3Char"/>
                      <w:rFonts w:eastAsia="SimSun"/>
                      <w:lang w:val="en-GB"/>
                    </w:rPr>
                    <w:t xml:space="preserve"> </w:t>
                  </w:r>
                  <w:r w:rsidR="00414E0D" w:rsidRPr="0056227C">
                    <w:rPr>
                      <w:rStyle w:val="cf01"/>
                      <w:lang w:val="en-GB"/>
                    </w:rPr>
                    <w:t>For the ISP, here we need categories or variables expressed as numbers or clusters or categories</w:t>
                  </w:r>
                  <w:r>
                    <w:rPr>
                      <w:rFonts w:asciiTheme="minorHAnsi" w:hAnsiTheme="minorHAnsi" w:cstheme="minorHAnsi"/>
                      <w:b/>
                      <w:bCs/>
                      <w:sz w:val="20"/>
                      <w:szCs w:val="20"/>
                      <w:lang w:val="en-GB"/>
                    </w:rPr>
                    <w:t>)</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23AA39A3" w14:textId="049A0A28" w:rsidR="00B91959" w:rsidRPr="000333AF" w:rsidRDefault="001C2EF0" w:rsidP="001C2EF0">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B91959" w:rsidRPr="000333AF" w14:paraId="4807FBB2" w14:textId="77777777" w:rsidTr="00315194">
              <w:tc>
                <w:tcPr>
                  <w:tcW w:w="2521" w:type="dxa"/>
                  <w:tcBorders>
                    <w:top w:val="single" w:sz="1" w:space="0" w:color="000000"/>
                    <w:left w:val="single" w:sz="1" w:space="0" w:color="000000"/>
                    <w:bottom w:val="single" w:sz="1" w:space="0" w:color="000000"/>
                  </w:tcBorders>
                  <w:shd w:val="clear" w:color="auto" w:fill="auto"/>
                </w:tcPr>
                <w:p w14:paraId="2F89E8AE" w14:textId="52288B58" w:rsidR="00B91959" w:rsidRPr="004E54E4" w:rsidRDefault="00B91959" w:rsidP="00B91959">
                  <w:pPr>
                    <w:snapToGrid w:val="0"/>
                    <w:rPr>
                      <w:rFonts w:asciiTheme="minorHAnsi" w:hAnsiTheme="minorHAnsi" w:cstheme="minorHAnsi"/>
                      <w:sz w:val="20"/>
                      <w:szCs w:val="20"/>
                      <w:lang w:val="en-GB"/>
                    </w:rPr>
                  </w:pPr>
                  <w:r w:rsidRPr="0056227C">
                    <w:rPr>
                      <w:rFonts w:asciiTheme="minorHAnsi" w:hAnsiTheme="minorHAnsi" w:cstheme="minorHAnsi"/>
                      <w:color w:val="000000"/>
                      <w:sz w:val="20"/>
                      <w:szCs w:val="20"/>
                      <w:bdr w:val="single" w:sz="2" w:space="0" w:color="E5E7EB" w:frame="1"/>
                      <w:lang w:val="en-GB"/>
                    </w:rPr>
                    <w:t>Diving sites attractions</w:t>
                  </w:r>
                </w:p>
              </w:tc>
              <w:tc>
                <w:tcPr>
                  <w:tcW w:w="2835" w:type="dxa"/>
                  <w:tcBorders>
                    <w:top w:val="single" w:sz="1" w:space="0" w:color="000000"/>
                    <w:left w:val="single" w:sz="1" w:space="0" w:color="000000"/>
                    <w:bottom w:val="single" w:sz="1" w:space="0" w:color="000000"/>
                  </w:tcBorders>
                  <w:shd w:val="clear" w:color="auto" w:fill="auto"/>
                </w:tcPr>
                <w:p w14:paraId="58B02012" w14:textId="68075DA5" w:rsidR="00B91959" w:rsidRPr="000333AF" w:rsidRDefault="004E54E4" w:rsidP="00B91959">
                  <w:pPr>
                    <w:snapToGrid w:val="0"/>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w:t>
                  </w:r>
                  <w:proofErr w:type="gramStart"/>
                  <w:r>
                    <w:rPr>
                      <w:rFonts w:asciiTheme="minorHAnsi" w:hAnsiTheme="minorHAnsi" w:cstheme="minorHAnsi"/>
                      <w:b/>
                      <w:bCs/>
                      <w:sz w:val="20"/>
                      <w:szCs w:val="20"/>
                      <w:lang w:val="en-GB"/>
                    </w:rPr>
                    <w:t>to</w:t>
                  </w:r>
                  <w:proofErr w:type="gramEnd"/>
                  <w:r>
                    <w:rPr>
                      <w:rFonts w:asciiTheme="minorHAnsi" w:hAnsiTheme="minorHAnsi" w:cstheme="minorHAnsi"/>
                      <w:b/>
                      <w:bCs/>
                      <w:sz w:val="20"/>
                      <w:szCs w:val="20"/>
                      <w:lang w:val="en-GB"/>
                    </w:rPr>
                    <w:t xml:space="preserve"> be </w:t>
                  </w:r>
                  <w:r>
                    <w:rPr>
                      <w:rFonts w:asciiTheme="minorHAnsi" w:hAnsiTheme="minorHAnsi" w:cstheme="minorHAnsi"/>
                      <w:b/>
                      <w:bCs/>
                      <w:sz w:val="20"/>
                      <w:szCs w:val="20"/>
                      <w:lang w:val="en-GB"/>
                    </w:rPr>
                    <w:t>specified</w:t>
                  </w:r>
                  <w:r>
                    <w:rPr>
                      <w:rFonts w:asciiTheme="minorHAnsi" w:hAnsiTheme="minorHAnsi" w:cstheme="minorHAnsi"/>
                      <w:b/>
                      <w:bCs/>
                      <w:sz w:val="20"/>
                      <w:szCs w:val="20"/>
                      <w:lang w:val="en-GB"/>
                    </w:rPr>
                    <w:t xml:space="preserve"> in the ISP)</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77CB299A" w14:textId="3F93AE70" w:rsidR="00B91959" w:rsidRPr="000333AF" w:rsidRDefault="001C2EF0" w:rsidP="001C2EF0">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B91959" w:rsidRPr="000333AF" w14:paraId="7C0A99AA" w14:textId="77777777" w:rsidTr="00315194">
              <w:tc>
                <w:tcPr>
                  <w:tcW w:w="2521" w:type="dxa"/>
                  <w:tcBorders>
                    <w:top w:val="single" w:sz="1" w:space="0" w:color="000000"/>
                    <w:left w:val="single" w:sz="1" w:space="0" w:color="000000"/>
                    <w:bottom w:val="single" w:sz="1" w:space="0" w:color="000000"/>
                  </w:tcBorders>
                  <w:shd w:val="clear" w:color="auto" w:fill="auto"/>
                </w:tcPr>
                <w:p w14:paraId="5DD162E0" w14:textId="65FA99A8" w:rsidR="00B91959" w:rsidRPr="004E54E4" w:rsidRDefault="00B91959" w:rsidP="00B91959">
                  <w:pPr>
                    <w:snapToGrid w:val="0"/>
                    <w:rPr>
                      <w:rFonts w:asciiTheme="minorHAnsi" w:hAnsiTheme="minorHAnsi" w:cstheme="minorHAnsi"/>
                      <w:color w:val="000000"/>
                      <w:sz w:val="20"/>
                      <w:szCs w:val="20"/>
                      <w:bdr w:val="single" w:sz="2" w:space="0" w:color="E5E7EB" w:frame="1"/>
                      <w:lang w:val="en-GB"/>
                    </w:rPr>
                  </w:pPr>
                  <w:r w:rsidRPr="0056227C">
                    <w:rPr>
                      <w:rFonts w:asciiTheme="minorHAnsi" w:hAnsiTheme="minorHAnsi" w:cstheme="minorHAnsi"/>
                      <w:color w:val="000000"/>
                      <w:sz w:val="20"/>
                      <w:szCs w:val="20"/>
                      <w:bdr w:val="single" w:sz="2" w:space="0" w:color="E5E7EB" w:frame="1"/>
                      <w:lang w:val="en-GB"/>
                    </w:rPr>
                    <w:t>Facilities accessibility</w:t>
                  </w:r>
                </w:p>
              </w:tc>
              <w:tc>
                <w:tcPr>
                  <w:tcW w:w="2835" w:type="dxa"/>
                  <w:tcBorders>
                    <w:top w:val="single" w:sz="1" w:space="0" w:color="000000"/>
                    <w:left w:val="single" w:sz="1" w:space="0" w:color="000000"/>
                    <w:bottom w:val="single" w:sz="1" w:space="0" w:color="000000"/>
                  </w:tcBorders>
                  <w:shd w:val="clear" w:color="auto" w:fill="auto"/>
                </w:tcPr>
                <w:p w14:paraId="44CB02BE" w14:textId="66D6E396" w:rsidR="00B91959" w:rsidRPr="000333AF" w:rsidRDefault="004E54E4" w:rsidP="00B91959">
                  <w:pPr>
                    <w:snapToGrid w:val="0"/>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w:t>
                  </w:r>
                  <w:proofErr w:type="gramStart"/>
                  <w:r>
                    <w:rPr>
                      <w:rFonts w:asciiTheme="minorHAnsi" w:hAnsiTheme="minorHAnsi" w:cstheme="minorHAnsi"/>
                      <w:b/>
                      <w:bCs/>
                      <w:sz w:val="20"/>
                      <w:szCs w:val="20"/>
                      <w:lang w:val="en-GB"/>
                    </w:rPr>
                    <w:t>to</w:t>
                  </w:r>
                  <w:proofErr w:type="gramEnd"/>
                  <w:r>
                    <w:rPr>
                      <w:rFonts w:asciiTheme="minorHAnsi" w:hAnsiTheme="minorHAnsi" w:cstheme="minorHAnsi"/>
                      <w:b/>
                      <w:bCs/>
                      <w:sz w:val="20"/>
                      <w:szCs w:val="20"/>
                      <w:lang w:val="en-GB"/>
                    </w:rPr>
                    <w:t xml:space="preserve"> be specified in the ISP)</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3B3504EC" w14:textId="360506BC" w:rsidR="00B91959" w:rsidRPr="000333AF" w:rsidRDefault="001C2EF0" w:rsidP="001C2EF0">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r w:rsidR="00B91959" w:rsidRPr="0056227C" w14:paraId="2E2715B8" w14:textId="77777777" w:rsidTr="00315194">
              <w:tc>
                <w:tcPr>
                  <w:tcW w:w="2521" w:type="dxa"/>
                  <w:tcBorders>
                    <w:top w:val="single" w:sz="1" w:space="0" w:color="000000"/>
                    <w:left w:val="single" w:sz="1" w:space="0" w:color="000000"/>
                    <w:bottom w:val="single" w:sz="1" w:space="0" w:color="000000"/>
                  </w:tcBorders>
                  <w:shd w:val="clear" w:color="auto" w:fill="auto"/>
                </w:tcPr>
                <w:p w14:paraId="245EFAB7" w14:textId="35D2AFAC" w:rsidR="00B91959" w:rsidRPr="004E54E4" w:rsidRDefault="001C2EF0" w:rsidP="00B91959">
                  <w:pPr>
                    <w:snapToGrid w:val="0"/>
                    <w:rPr>
                      <w:rFonts w:asciiTheme="minorHAnsi" w:hAnsiTheme="minorHAnsi" w:cstheme="minorHAnsi"/>
                      <w:color w:val="000000"/>
                      <w:sz w:val="20"/>
                      <w:szCs w:val="20"/>
                      <w:bdr w:val="single" w:sz="2" w:space="0" w:color="E5E7EB" w:frame="1"/>
                      <w:lang w:val="en-GB"/>
                    </w:rPr>
                  </w:pPr>
                  <w:r w:rsidRPr="0056227C">
                    <w:rPr>
                      <w:rFonts w:asciiTheme="minorHAnsi" w:hAnsiTheme="minorHAnsi" w:cstheme="minorHAnsi"/>
                      <w:color w:val="000000"/>
                      <w:sz w:val="20"/>
                      <w:szCs w:val="20"/>
                      <w:bdr w:val="single" w:sz="2" w:space="0" w:color="E5E7EB" w:frame="1"/>
                      <w:lang w:val="en-GB"/>
                    </w:rPr>
                    <w:t>E</w:t>
                  </w:r>
                  <w:r w:rsidR="00B91959" w:rsidRPr="0056227C">
                    <w:rPr>
                      <w:rFonts w:asciiTheme="minorHAnsi" w:hAnsiTheme="minorHAnsi" w:cstheme="minorHAnsi"/>
                      <w:color w:val="000000"/>
                      <w:sz w:val="20"/>
                      <w:szCs w:val="20"/>
                      <w:bdr w:val="single" w:sz="2" w:space="0" w:color="E5E7EB" w:frame="1"/>
                      <w:lang w:val="en-GB"/>
                    </w:rPr>
                    <w:t>nvironmental stressors including incidental anthropogenic impacts and incidents</w:t>
                  </w:r>
                </w:p>
              </w:tc>
              <w:tc>
                <w:tcPr>
                  <w:tcW w:w="2835" w:type="dxa"/>
                  <w:tcBorders>
                    <w:top w:val="single" w:sz="1" w:space="0" w:color="000000"/>
                    <w:left w:val="single" w:sz="1" w:space="0" w:color="000000"/>
                    <w:bottom w:val="single" w:sz="1" w:space="0" w:color="000000"/>
                  </w:tcBorders>
                  <w:shd w:val="clear" w:color="auto" w:fill="auto"/>
                </w:tcPr>
                <w:p w14:paraId="6AC5062F" w14:textId="44C0ECC6" w:rsidR="00B91959" w:rsidRPr="000333AF" w:rsidRDefault="004E54E4" w:rsidP="00B91959">
                  <w:pPr>
                    <w:snapToGrid w:val="0"/>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w:t>
                  </w:r>
                  <w:proofErr w:type="gramStart"/>
                  <w:r>
                    <w:rPr>
                      <w:rFonts w:asciiTheme="minorHAnsi" w:hAnsiTheme="minorHAnsi" w:cstheme="minorHAnsi"/>
                      <w:b/>
                      <w:bCs/>
                      <w:sz w:val="20"/>
                      <w:szCs w:val="20"/>
                      <w:lang w:val="en-GB"/>
                    </w:rPr>
                    <w:t>to</w:t>
                  </w:r>
                  <w:proofErr w:type="gramEnd"/>
                  <w:r>
                    <w:rPr>
                      <w:rFonts w:asciiTheme="minorHAnsi" w:hAnsiTheme="minorHAnsi" w:cstheme="minorHAnsi"/>
                      <w:b/>
                      <w:bCs/>
                      <w:sz w:val="20"/>
                      <w:szCs w:val="20"/>
                      <w:lang w:val="en-GB"/>
                    </w:rPr>
                    <w:t xml:space="preserve"> be modified in the ISP</w:t>
                  </w:r>
                  <w:r w:rsidR="00414E0D">
                    <w:rPr>
                      <w:rFonts w:asciiTheme="minorHAnsi" w:hAnsiTheme="minorHAnsi" w:cstheme="minorHAnsi"/>
                      <w:b/>
                      <w:bCs/>
                      <w:sz w:val="20"/>
                      <w:szCs w:val="20"/>
                      <w:lang w:val="en-GB"/>
                    </w:rPr>
                    <w:t xml:space="preserve">. </w:t>
                  </w:r>
                  <w:r w:rsidR="00414E0D" w:rsidRPr="0056227C">
                    <w:rPr>
                      <w:rStyle w:val="cf01"/>
                      <w:lang w:val="en-GB"/>
                    </w:rPr>
                    <w:t>For the ISP, here we need categories or variables expressed as numbers or clusters or categories</w:t>
                  </w:r>
                  <w:r>
                    <w:rPr>
                      <w:rFonts w:asciiTheme="minorHAnsi" w:hAnsiTheme="minorHAnsi" w:cstheme="minorHAnsi"/>
                      <w:b/>
                      <w:bCs/>
                      <w:sz w:val="20"/>
                      <w:szCs w:val="20"/>
                      <w:lang w:val="en-GB"/>
                    </w:rPr>
                    <w:t>)</w:t>
                  </w:r>
                </w:p>
              </w:tc>
              <w:tc>
                <w:tcPr>
                  <w:tcW w:w="4110" w:type="dxa"/>
                  <w:tcBorders>
                    <w:top w:val="single" w:sz="1" w:space="0" w:color="000000"/>
                    <w:left w:val="single" w:sz="1" w:space="0" w:color="000000"/>
                    <w:bottom w:val="single" w:sz="1" w:space="0" w:color="000000"/>
                    <w:right w:val="single" w:sz="1" w:space="0" w:color="000000"/>
                  </w:tcBorders>
                  <w:shd w:val="clear" w:color="auto" w:fill="auto"/>
                </w:tcPr>
                <w:p w14:paraId="238B32C3" w14:textId="693F8EC2" w:rsidR="00B91959" w:rsidRPr="000333AF" w:rsidRDefault="001C2EF0" w:rsidP="001C2EF0">
                  <w:pPr>
                    <w:snapToGrid w:val="0"/>
                    <w:rPr>
                      <w:rFonts w:asciiTheme="minorHAnsi" w:hAnsiTheme="minorHAnsi" w:cstheme="minorHAnsi"/>
                      <w:b/>
                      <w:bCs/>
                      <w:sz w:val="20"/>
                      <w:szCs w:val="20"/>
                      <w:lang w:val="en-GB"/>
                    </w:rPr>
                  </w:pPr>
                  <w:r>
                    <w:rPr>
                      <w:rFonts w:asciiTheme="minorHAnsi" w:hAnsiTheme="minorHAnsi" w:cstheme="minorHAnsi"/>
                      <w:b/>
                      <w:bCs/>
                      <w:sz w:val="20"/>
                      <w:szCs w:val="20"/>
                      <w:lang w:val="en-GB"/>
                    </w:rPr>
                    <w:t>Added in the ISP</w:t>
                  </w:r>
                </w:p>
              </w:tc>
            </w:tr>
          </w:tbl>
          <w:p w14:paraId="608256B4" w14:textId="205E858F" w:rsidR="00315194" w:rsidRPr="000333AF" w:rsidRDefault="00D66948" w:rsidP="003C1015">
            <w:pPr>
              <w:snapToGrid w:val="0"/>
              <w:rPr>
                <w:rFonts w:asciiTheme="minorHAnsi" w:eastAsiaTheme="minorEastAsia" w:hAnsiTheme="minorHAnsi" w:cstheme="minorHAnsi"/>
                <w:bCs/>
                <w:kern w:val="0"/>
                <w:sz w:val="20"/>
                <w:szCs w:val="20"/>
                <w:lang w:val="en-GB" w:eastAsia="en-GB" w:bidi="ar-SA"/>
              </w:rPr>
            </w:pPr>
            <w:r w:rsidRPr="000333AF">
              <w:rPr>
                <w:rFonts w:asciiTheme="minorHAnsi" w:hAnsiTheme="minorHAnsi" w:cstheme="minorHAnsi"/>
                <w:b/>
                <w:bCs/>
                <w:sz w:val="20"/>
                <w:szCs w:val="20"/>
                <w:lang w:val="en-GB"/>
              </w:rPr>
              <w:t>DIAGRAM ELEMENT:</w:t>
            </w:r>
            <w:r w:rsidRPr="000333AF">
              <w:rPr>
                <w:rFonts w:asciiTheme="minorHAnsi" w:eastAsiaTheme="minorEastAsia" w:hAnsiTheme="minorHAnsi" w:cstheme="minorHAnsi"/>
                <w:kern w:val="0"/>
                <w:sz w:val="20"/>
                <w:szCs w:val="20"/>
                <w:lang w:val="en-GB" w:eastAsia="en-GB" w:bidi="ar-SA"/>
              </w:rPr>
              <w:t xml:space="preserve"> </w:t>
            </w:r>
            <w:r w:rsidRPr="00773CA4">
              <w:rPr>
                <w:rFonts w:asciiTheme="minorHAnsi" w:hAnsiTheme="minorHAnsi" w:cstheme="minorHAnsi"/>
                <w:bCs/>
                <w:sz w:val="20"/>
                <w:szCs w:val="20"/>
                <w:lang w:val="en-GB"/>
              </w:rPr>
              <w:t>Fish (Id=33)</w:t>
            </w:r>
          </w:p>
          <w:p w14:paraId="0FF724F7" w14:textId="77777777" w:rsidR="00315194" w:rsidRPr="000333AF" w:rsidRDefault="00315194" w:rsidP="003C1015">
            <w:pPr>
              <w:snapToGrid w:val="0"/>
              <w:rPr>
                <w:rFonts w:asciiTheme="minorHAnsi" w:eastAsiaTheme="minorEastAsia" w:hAnsiTheme="minorHAnsi" w:cstheme="minorHAnsi"/>
                <w:kern w:val="0"/>
                <w:sz w:val="20"/>
                <w:szCs w:val="20"/>
                <w:lang w:val="en-GB" w:eastAsia="en-GB" w:bidi="ar-SA"/>
              </w:rPr>
            </w:pPr>
          </w:p>
          <w:tbl>
            <w:tblPr>
              <w:tblStyle w:val="TableSimple1"/>
              <w:tblW w:w="0" w:type="auto"/>
              <w:tblLayout w:type="fixed"/>
              <w:tblLook w:val="04A0" w:firstRow="1" w:lastRow="0" w:firstColumn="1" w:lastColumn="0" w:noHBand="0" w:noVBand="1"/>
            </w:tblPr>
            <w:tblGrid>
              <w:gridCol w:w="2535"/>
              <w:gridCol w:w="1263"/>
              <w:gridCol w:w="1270"/>
              <w:gridCol w:w="1843"/>
              <w:gridCol w:w="754"/>
            </w:tblGrid>
            <w:tr w:rsidR="000333AF" w:rsidRPr="0056227C" w14:paraId="03BE59DA" w14:textId="77777777" w:rsidTr="0007598E">
              <w:tc>
                <w:tcPr>
                  <w:tcW w:w="7665" w:type="dxa"/>
                  <w:gridSpan w:val="5"/>
                  <w:tcMar>
                    <w:left w:w="108" w:type="dxa"/>
                    <w:right w:w="108" w:type="dxa"/>
                  </w:tcMar>
                </w:tcPr>
                <w:p w14:paraId="0DE7769F" w14:textId="77777777" w:rsidR="000333AF" w:rsidRPr="00994E4B" w:rsidRDefault="000333AF" w:rsidP="000333AF">
                  <w:pPr>
                    <w:autoSpaceDE w:val="0"/>
                    <w:autoSpaceDN w:val="0"/>
                    <w:adjustRightInd w:val="0"/>
                    <w:rPr>
                      <w:rFonts w:asciiTheme="minorHAnsi" w:hAnsiTheme="minorHAnsi" w:cstheme="minorHAnsi"/>
                      <w:b/>
                      <w:sz w:val="20"/>
                      <w:szCs w:val="20"/>
                    </w:rPr>
                  </w:pPr>
                  <w:r w:rsidRPr="00994E4B">
                    <w:rPr>
                      <w:rFonts w:asciiTheme="minorHAnsi" w:hAnsiTheme="minorHAnsi" w:cstheme="minorHAnsi"/>
                      <w:b/>
                      <w:sz w:val="20"/>
                      <w:szCs w:val="20"/>
                    </w:rPr>
                    <w:t>Indicators attached to component: Fish (Id=33)</w:t>
                  </w:r>
                </w:p>
              </w:tc>
            </w:tr>
            <w:tr w:rsidR="000333AF" w:rsidRPr="00994E4B" w14:paraId="5C0E4398" w14:textId="77777777" w:rsidTr="0007598E">
              <w:tc>
                <w:tcPr>
                  <w:tcW w:w="2535" w:type="dxa"/>
                  <w:tcMar>
                    <w:left w:w="108" w:type="dxa"/>
                    <w:right w:w="108" w:type="dxa"/>
                  </w:tcMar>
                </w:tcPr>
                <w:p w14:paraId="3889BA7E"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Name</w:t>
                  </w:r>
                </w:p>
              </w:tc>
              <w:tc>
                <w:tcPr>
                  <w:tcW w:w="1263" w:type="dxa"/>
                  <w:tcMar>
                    <w:left w:w="108" w:type="dxa"/>
                    <w:right w:w="108" w:type="dxa"/>
                  </w:tcMar>
                </w:tcPr>
                <w:p w14:paraId="16C43364"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Description</w:t>
                  </w:r>
                </w:p>
              </w:tc>
              <w:tc>
                <w:tcPr>
                  <w:tcW w:w="1270" w:type="dxa"/>
                  <w:tcMar>
                    <w:left w:w="108" w:type="dxa"/>
                    <w:right w:w="108" w:type="dxa"/>
                  </w:tcMar>
                </w:tcPr>
                <w:p w14:paraId="7FF43EF8"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DataSource</w:t>
                  </w:r>
                  <w:proofErr w:type="spellEnd"/>
                </w:p>
              </w:tc>
              <w:tc>
                <w:tcPr>
                  <w:tcW w:w="1843" w:type="dxa"/>
                  <w:tcMar>
                    <w:left w:w="108" w:type="dxa"/>
                    <w:right w:w="108" w:type="dxa"/>
                  </w:tcMar>
                </w:tcPr>
                <w:p w14:paraId="5820A069"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UpdateFrequency</w:t>
                  </w:r>
                  <w:proofErr w:type="spellEnd"/>
                </w:p>
              </w:tc>
              <w:tc>
                <w:tcPr>
                  <w:tcW w:w="754" w:type="dxa"/>
                  <w:tcMar>
                    <w:left w:w="108" w:type="dxa"/>
                    <w:right w:w="108" w:type="dxa"/>
                  </w:tcMar>
                </w:tcPr>
                <w:p w14:paraId="76B6C0C5"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Notes</w:t>
                  </w:r>
                </w:p>
              </w:tc>
            </w:tr>
            <w:tr w:rsidR="000333AF" w:rsidRPr="00994E4B" w14:paraId="1CB3C0D3" w14:textId="77777777" w:rsidTr="0007598E">
              <w:tc>
                <w:tcPr>
                  <w:tcW w:w="2535" w:type="dxa"/>
                  <w:tcMar>
                    <w:left w:w="108" w:type="dxa"/>
                    <w:right w:w="108" w:type="dxa"/>
                  </w:tcMar>
                </w:tcPr>
                <w:p w14:paraId="2A440C24" w14:textId="19D4F126" w:rsidR="000333AF" w:rsidRPr="0070221A" w:rsidRDefault="000333AF" w:rsidP="000333AF">
                  <w:pPr>
                    <w:autoSpaceDE w:val="0"/>
                    <w:autoSpaceDN w:val="0"/>
                    <w:adjustRightInd w:val="0"/>
                    <w:rPr>
                      <w:rFonts w:asciiTheme="minorHAnsi" w:hAnsiTheme="minorHAnsi" w:cstheme="minorHAnsi"/>
                      <w:sz w:val="20"/>
                      <w:szCs w:val="20"/>
                    </w:rPr>
                  </w:pPr>
                  <w:r w:rsidRPr="0070221A">
                    <w:rPr>
                      <w:rFonts w:asciiTheme="minorHAnsi" w:hAnsiTheme="minorHAnsi" w:cstheme="minorHAnsi"/>
                      <w:sz w:val="20"/>
                      <w:szCs w:val="20"/>
                    </w:rPr>
                    <w:t xml:space="preserve">Presence </w:t>
                  </w:r>
                  <w:r w:rsidR="003B67A3" w:rsidRPr="0070221A">
                    <w:rPr>
                      <w:rFonts w:asciiTheme="minorHAnsi" w:hAnsiTheme="minorHAnsi" w:cstheme="minorHAnsi"/>
                      <w:sz w:val="20"/>
                      <w:szCs w:val="20"/>
                    </w:rPr>
                    <w:t>of species</w:t>
                  </w:r>
                </w:p>
              </w:tc>
              <w:tc>
                <w:tcPr>
                  <w:tcW w:w="1263" w:type="dxa"/>
                  <w:tcMar>
                    <w:left w:w="108" w:type="dxa"/>
                    <w:right w:w="108" w:type="dxa"/>
                  </w:tcMar>
                </w:tcPr>
                <w:p w14:paraId="0F928677"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270" w:type="dxa"/>
                  <w:tcMar>
                    <w:left w:w="108" w:type="dxa"/>
                    <w:right w:w="108" w:type="dxa"/>
                  </w:tcMar>
                </w:tcPr>
                <w:p w14:paraId="033D3E5A"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843" w:type="dxa"/>
                  <w:tcMar>
                    <w:left w:w="108" w:type="dxa"/>
                    <w:right w:w="108" w:type="dxa"/>
                  </w:tcMar>
                </w:tcPr>
                <w:p w14:paraId="5F8DC23C"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54" w:type="dxa"/>
                  <w:tcMar>
                    <w:left w:w="108" w:type="dxa"/>
                    <w:right w:w="108" w:type="dxa"/>
                  </w:tcMar>
                </w:tcPr>
                <w:p w14:paraId="5C6152D6" w14:textId="77777777" w:rsidR="000333AF" w:rsidRPr="00994E4B" w:rsidRDefault="000333AF" w:rsidP="000333AF">
                  <w:pPr>
                    <w:autoSpaceDE w:val="0"/>
                    <w:autoSpaceDN w:val="0"/>
                    <w:adjustRightInd w:val="0"/>
                    <w:rPr>
                      <w:rFonts w:asciiTheme="minorHAnsi" w:hAnsiTheme="minorHAnsi" w:cstheme="minorHAnsi"/>
                      <w:sz w:val="20"/>
                      <w:szCs w:val="20"/>
                    </w:rPr>
                  </w:pPr>
                </w:p>
              </w:tc>
            </w:tr>
            <w:tr w:rsidR="000333AF" w:rsidRPr="00994E4B" w14:paraId="2D7A6AF7" w14:textId="77777777" w:rsidTr="0007598E">
              <w:tc>
                <w:tcPr>
                  <w:tcW w:w="2535" w:type="dxa"/>
                  <w:tcMar>
                    <w:left w:w="108" w:type="dxa"/>
                    <w:right w:w="108" w:type="dxa"/>
                  </w:tcMar>
                </w:tcPr>
                <w:p w14:paraId="36F91367" w14:textId="77777777" w:rsidR="000333AF" w:rsidRPr="0056227C" w:rsidRDefault="000333AF" w:rsidP="000333AF">
                  <w:pPr>
                    <w:autoSpaceDE w:val="0"/>
                    <w:autoSpaceDN w:val="0"/>
                    <w:adjustRightInd w:val="0"/>
                    <w:rPr>
                      <w:rFonts w:asciiTheme="minorHAnsi" w:hAnsiTheme="minorHAnsi" w:cstheme="minorHAnsi"/>
                      <w:sz w:val="20"/>
                      <w:szCs w:val="20"/>
                    </w:rPr>
                  </w:pPr>
                  <w:r w:rsidRPr="0056227C">
                    <w:rPr>
                      <w:rFonts w:asciiTheme="minorHAnsi" w:hAnsiTheme="minorHAnsi" w:cstheme="minorHAnsi"/>
                      <w:sz w:val="20"/>
                      <w:szCs w:val="20"/>
                    </w:rPr>
                    <w:t>Abundance of Key species</w:t>
                  </w:r>
                </w:p>
              </w:tc>
              <w:tc>
                <w:tcPr>
                  <w:tcW w:w="1263" w:type="dxa"/>
                  <w:tcMar>
                    <w:left w:w="108" w:type="dxa"/>
                    <w:right w:w="108" w:type="dxa"/>
                  </w:tcMar>
                </w:tcPr>
                <w:p w14:paraId="0C6A2B77"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270" w:type="dxa"/>
                  <w:tcMar>
                    <w:left w:w="108" w:type="dxa"/>
                    <w:right w:w="108" w:type="dxa"/>
                  </w:tcMar>
                </w:tcPr>
                <w:p w14:paraId="60122DEC"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sz w:val="20"/>
                      <w:szCs w:val="20"/>
                    </w:rPr>
                    <w:t>Reefcheck</w:t>
                  </w:r>
                  <w:proofErr w:type="spellEnd"/>
                </w:p>
              </w:tc>
              <w:tc>
                <w:tcPr>
                  <w:tcW w:w="1843" w:type="dxa"/>
                  <w:tcMar>
                    <w:left w:w="108" w:type="dxa"/>
                    <w:right w:w="108" w:type="dxa"/>
                  </w:tcMar>
                </w:tcPr>
                <w:p w14:paraId="3478B1B1"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54" w:type="dxa"/>
                  <w:tcMar>
                    <w:left w:w="108" w:type="dxa"/>
                    <w:right w:w="108" w:type="dxa"/>
                  </w:tcMar>
                </w:tcPr>
                <w:p w14:paraId="1545AFEA" w14:textId="77777777" w:rsidR="000333AF" w:rsidRPr="00994E4B" w:rsidRDefault="000333AF" w:rsidP="000333AF">
                  <w:pPr>
                    <w:autoSpaceDE w:val="0"/>
                    <w:autoSpaceDN w:val="0"/>
                    <w:adjustRightInd w:val="0"/>
                    <w:rPr>
                      <w:rFonts w:asciiTheme="minorHAnsi" w:hAnsiTheme="minorHAnsi" w:cstheme="minorHAnsi"/>
                      <w:sz w:val="20"/>
                      <w:szCs w:val="20"/>
                    </w:rPr>
                  </w:pPr>
                </w:p>
              </w:tc>
            </w:tr>
            <w:tr w:rsidR="000333AF" w:rsidRPr="0056227C" w14:paraId="48597B84" w14:textId="77777777" w:rsidTr="0007598E">
              <w:tc>
                <w:tcPr>
                  <w:tcW w:w="2535" w:type="dxa"/>
                  <w:tcMar>
                    <w:left w:w="108" w:type="dxa"/>
                    <w:right w:w="108" w:type="dxa"/>
                  </w:tcMar>
                </w:tcPr>
                <w:p w14:paraId="4C666018" w14:textId="77777777" w:rsidR="000333AF" w:rsidRPr="0056227C" w:rsidRDefault="000333AF" w:rsidP="000333AF">
                  <w:pPr>
                    <w:autoSpaceDE w:val="0"/>
                    <w:autoSpaceDN w:val="0"/>
                    <w:adjustRightInd w:val="0"/>
                    <w:rPr>
                      <w:rFonts w:asciiTheme="minorHAnsi" w:hAnsiTheme="minorHAnsi" w:cstheme="minorHAnsi"/>
                      <w:sz w:val="20"/>
                      <w:szCs w:val="20"/>
                    </w:rPr>
                  </w:pPr>
                  <w:r w:rsidRPr="0056227C">
                    <w:rPr>
                      <w:rFonts w:asciiTheme="minorHAnsi" w:hAnsiTheme="minorHAnsi" w:cstheme="minorHAnsi"/>
                      <w:sz w:val="20"/>
                      <w:szCs w:val="20"/>
                    </w:rPr>
                    <w:t>Size of the key species</w:t>
                  </w:r>
                </w:p>
              </w:tc>
              <w:tc>
                <w:tcPr>
                  <w:tcW w:w="1263" w:type="dxa"/>
                  <w:tcMar>
                    <w:left w:w="108" w:type="dxa"/>
                    <w:right w:w="108" w:type="dxa"/>
                  </w:tcMar>
                </w:tcPr>
                <w:p w14:paraId="0E8154CF"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270" w:type="dxa"/>
                  <w:tcMar>
                    <w:left w:w="108" w:type="dxa"/>
                    <w:right w:w="108" w:type="dxa"/>
                  </w:tcMar>
                </w:tcPr>
                <w:p w14:paraId="129F45BF"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sz w:val="20"/>
                      <w:szCs w:val="20"/>
                    </w:rPr>
                    <w:t>Reefcheck</w:t>
                  </w:r>
                  <w:proofErr w:type="spellEnd"/>
                </w:p>
              </w:tc>
              <w:tc>
                <w:tcPr>
                  <w:tcW w:w="1843" w:type="dxa"/>
                  <w:tcMar>
                    <w:left w:w="108" w:type="dxa"/>
                    <w:right w:w="108" w:type="dxa"/>
                  </w:tcMar>
                </w:tcPr>
                <w:p w14:paraId="03435AE0"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54" w:type="dxa"/>
                  <w:tcMar>
                    <w:left w:w="108" w:type="dxa"/>
                    <w:right w:w="108" w:type="dxa"/>
                  </w:tcMar>
                </w:tcPr>
                <w:p w14:paraId="4A01F67A" w14:textId="77777777" w:rsidR="000333AF" w:rsidRPr="00994E4B" w:rsidRDefault="000333AF" w:rsidP="000333AF">
                  <w:pPr>
                    <w:autoSpaceDE w:val="0"/>
                    <w:autoSpaceDN w:val="0"/>
                    <w:adjustRightInd w:val="0"/>
                    <w:rPr>
                      <w:rFonts w:asciiTheme="minorHAnsi" w:hAnsiTheme="minorHAnsi" w:cstheme="minorHAnsi"/>
                      <w:sz w:val="20"/>
                      <w:szCs w:val="20"/>
                    </w:rPr>
                  </w:pPr>
                </w:p>
              </w:tc>
            </w:tr>
            <w:tr w:rsidR="000333AF" w:rsidRPr="0056227C" w14:paraId="27E0F8D8" w14:textId="77777777" w:rsidTr="0007598E">
              <w:tc>
                <w:tcPr>
                  <w:tcW w:w="2535" w:type="dxa"/>
                  <w:tcMar>
                    <w:left w:w="108" w:type="dxa"/>
                    <w:right w:w="108" w:type="dxa"/>
                  </w:tcMar>
                </w:tcPr>
                <w:p w14:paraId="2BE45597"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sz w:val="20"/>
                      <w:szCs w:val="20"/>
                    </w:rPr>
                    <w:t xml:space="preserve">RED list species </w:t>
                  </w:r>
                </w:p>
              </w:tc>
              <w:tc>
                <w:tcPr>
                  <w:tcW w:w="1263" w:type="dxa"/>
                  <w:tcMar>
                    <w:left w:w="108" w:type="dxa"/>
                    <w:right w:w="108" w:type="dxa"/>
                  </w:tcMar>
                </w:tcPr>
                <w:p w14:paraId="71B44523"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270" w:type="dxa"/>
                  <w:tcMar>
                    <w:left w:w="108" w:type="dxa"/>
                    <w:right w:w="108" w:type="dxa"/>
                  </w:tcMar>
                </w:tcPr>
                <w:p w14:paraId="2BCD5444"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843" w:type="dxa"/>
                  <w:tcMar>
                    <w:left w:w="108" w:type="dxa"/>
                    <w:right w:w="108" w:type="dxa"/>
                  </w:tcMar>
                </w:tcPr>
                <w:p w14:paraId="7F26749D"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54" w:type="dxa"/>
                  <w:tcMar>
                    <w:left w:w="108" w:type="dxa"/>
                    <w:right w:w="108" w:type="dxa"/>
                  </w:tcMar>
                </w:tcPr>
                <w:p w14:paraId="0154A8EB" w14:textId="77777777" w:rsidR="000333AF" w:rsidRPr="00994E4B" w:rsidRDefault="000333AF" w:rsidP="000333AF">
                  <w:pPr>
                    <w:autoSpaceDE w:val="0"/>
                    <w:autoSpaceDN w:val="0"/>
                    <w:adjustRightInd w:val="0"/>
                    <w:rPr>
                      <w:rFonts w:asciiTheme="minorHAnsi" w:hAnsiTheme="minorHAnsi" w:cstheme="minorHAnsi"/>
                      <w:sz w:val="20"/>
                      <w:szCs w:val="20"/>
                    </w:rPr>
                  </w:pPr>
                </w:p>
              </w:tc>
            </w:tr>
          </w:tbl>
          <w:p w14:paraId="38E4CDCF" w14:textId="77777777" w:rsidR="00315194" w:rsidRPr="000333AF" w:rsidRDefault="00315194" w:rsidP="003C1015">
            <w:pPr>
              <w:snapToGrid w:val="0"/>
              <w:rPr>
                <w:rFonts w:asciiTheme="minorHAnsi" w:eastAsiaTheme="minorEastAsia" w:hAnsiTheme="minorHAnsi" w:cstheme="minorHAnsi"/>
                <w:kern w:val="0"/>
                <w:sz w:val="20"/>
                <w:szCs w:val="20"/>
                <w:lang w:val="en-GB" w:eastAsia="en-GB" w:bidi="ar-SA"/>
              </w:rPr>
            </w:pPr>
          </w:p>
          <w:p w14:paraId="68B85814" w14:textId="77777777" w:rsidR="000333AF" w:rsidRPr="0016383F" w:rsidRDefault="000333AF" w:rsidP="000333AF">
            <w:pPr>
              <w:autoSpaceDE w:val="0"/>
              <w:autoSpaceDN w:val="0"/>
              <w:adjustRightInd w:val="0"/>
              <w:rPr>
                <w:rFonts w:asciiTheme="minorHAnsi" w:hAnsiTheme="minorHAnsi" w:cstheme="minorHAnsi"/>
                <w:sz w:val="20"/>
                <w:szCs w:val="20"/>
                <w:lang w:val="en-GB"/>
              </w:rPr>
            </w:pPr>
            <w:r w:rsidRPr="000333AF">
              <w:rPr>
                <w:rFonts w:asciiTheme="minorHAnsi" w:hAnsiTheme="minorHAnsi" w:cstheme="minorHAnsi"/>
                <w:b/>
                <w:bCs/>
                <w:sz w:val="20"/>
                <w:szCs w:val="20"/>
                <w:lang w:val="en-GB"/>
              </w:rPr>
              <w:t xml:space="preserve">DIAGRAM ELEMENT: </w:t>
            </w:r>
            <w:r w:rsidRPr="0016383F">
              <w:rPr>
                <w:rFonts w:asciiTheme="minorHAnsi" w:hAnsiTheme="minorHAnsi" w:cstheme="minorHAnsi"/>
                <w:sz w:val="20"/>
                <w:szCs w:val="20"/>
                <w:lang w:val="en-GB"/>
              </w:rPr>
              <w:t>[Crustacea (Id=38)]</w:t>
            </w:r>
          </w:p>
          <w:p w14:paraId="044A8983" w14:textId="0317EEDB" w:rsidR="00315194" w:rsidRPr="000333AF" w:rsidRDefault="00315194" w:rsidP="003C1015">
            <w:pPr>
              <w:snapToGrid w:val="0"/>
              <w:rPr>
                <w:rFonts w:asciiTheme="minorHAnsi" w:hAnsiTheme="minorHAnsi" w:cstheme="minorHAnsi"/>
                <w:b/>
                <w:bCs/>
                <w:sz w:val="20"/>
                <w:szCs w:val="20"/>
                <w:lang w:val="en-GB"/>
              </w:rPr>
            </w:pPr>
          </w:p>
          <w:tbl>
            <w:tblPr>
              <w:tblStyle w:val="TableSimple1"/>
              <w:tblW w:w="0" w:type="auto"/>
              <w:tblLayout w:type="fixed"/>
              <w:tblLook w:val="04A0" w:firstRow="1" w:lastRow="0" w:firstColumn="1" w:lastColumn="0" w:noHBand="0" w:noVBand="1"/>
            </w:tblPr>
            <w:tblGrid>
              <w:gridCol w:w="2321"/>
              <w:gridCol w:w="1263"/>
              <w:gridCol w:w="1270"/>
              <w:gridCol w:w="1843"/>
              <w:gridCol w:w="754"/>
            </w:tblGrid>
            <w:tr w:rsidR="000333AF" w:rsidRPr="0056227C" w14:paraId="5CDBEFEB" w14:textId="77777777" w:rsidTr="0007598E">
              <w:tc>
                <w:tcPr>
                  <w:tcW w:w="7451" w:type="dxa"/>
                  <w:gridSpan w:val="5"/>
                  <w:tcMar>
                    <w:left w:w="108" w:type="dxa"/>
                    <w:right w:w="108" w:type="dxa"/>
                  </w:tcMar>
                </w:tcPr>
                <w:p w14:paraId="61B44C31" w14:textId="77777777" w:rsidR="000333AF" w:rsidRPr="00994E4B" w:rsidRDefault="000333AF" w:rsidP="000333AF">
                  <w:pPr>
                    <w:autoSpaceDE w:val="0"/>
                    <w:autoSpaceDN w:val="0"/>
                    <w:adjustRightInd w:val="0"/>
                    <w:rPr>
                      <w:rFonts w:asciiTheme="minorHAnsi" w:hAnsiTheme="minorHAnsi" w:cstheme="minorHAnsi"/>
                      <w:b/>
                      <w:sz w:val="20"/>
                      <w:szCs w:val="20"/>
                    </w:rPr>
                  </w:pPr>
                  <w:r w:rsidRPr="00994E4B">
                    <w:rPr>
                      <w:rFonts w:asciiTheme="minorHAnsi" w:hAnsiTheme="minorHAnsi" w:cstheme="minorHAnsi"/>
                      <w:b/>
                      <w:sz w:val="20"/>
                      <w:szCs w:val="20"/>
                    </w:rPr>
                    <w:t>Indicators attached to component: Crustacea (Id=38)</w:t>
                  </w:r>
                </w:p>
              </w:tc>
            </w:tr>
            <w:tr w:rsidR="000333AF" w:rsidRPr="0056227C" w14:paraId="77A83594" w14:textId="77777777" w:rsidTr="0007598E">
              <w:tc>
                <w:tcPr>
                  <w:tcW w:w="2321" w:type="dxa"/>
                  <w:tcMar>
                    <w:left w:w="108" w:type="dxa"/>
                    <w:right w:w="108" w:type="dxa"/>
                  </w:tcMar>
                </w:tcPr>
                <w:p w14:paraId="7C8FF31E"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Name</w:t>
                  </w:r>
                </w:p>
              </w:tc>
              <w:tc>
                <w:tcPr>
                  <w:tcW w:w="1263" w:type="dxa"/>
                  <w:tcMar>
                    <w:left w:w="108" w:type="dxa"/>
                    <w:right w:w="108" w:type="dxa"/>
                  </w:tcMar>
                </w:tcPr>
                <w:p w14:paraId="396EC38E"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Description</w:t>
                  </w:r>
                </w:p>
              </w:tc>
              <w:tc>
                <w:tcPr>
                  <w:tcW w:w="1270" w:type="dxa"/>
                  <w:tcMar>
                    <w:left w:w="108" w:type="dxa"/>
                    <w:right w:w="108" w:type="dxa"/>
                  </w:tcMar>
                </w:tcPr>
                <w:p w14:paraId="6950E996"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DataSource</w:t>
                  </w:r>
                  <w:proofErr w:type="spellEnd"/>
                </w:p>
              </w:tc>
              <w:tc>
                <w:tcPr>
                  <w:tcW w:w="1843" w:type="dxa"/>
                  <w:tcMar>
                    <w:left w:w="108" w:type="dxa"/>
                    <w:right w:w="108" w:type="dxa"/>
                  </w:tcMar>
                </w:tcPr>
                <w:p w14:paraId="601E18E0"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UpdateFrequency</w:t>
                  </w:r>
                  <w:proofErr w:type="spellEnd"/>
                </w:p>
              </w:tc>
              <w:tc>
                <w:tcPr>
                  <w:tcW w:w="754" w:type="dxa"/>
                  <w:tcMar>
                    <w:left w:w="108" w:type="dxa"/>
                    <w:right w:w="108" w:type="dxa"/>
                  </w:tcMar>
                </w:tcPr>
                <w:p w14:paraId="7DAD2D1A"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Notes</w:t>
                  </w:r>
                </w:p>
              </w:tc>
            </w:tr>
            <w:tr w:rsidR="000333AF" w:rsidRPr="0056227C" w14:paraId="4D0490F3" w14:textId="77777777" w:rsidTr="0007598E">
              <w:tc>
                <w:tcPr>
                  <w:tcW w:w="2321" w:type="dxa"/>
                  <w:tcMar>
                    <w:left w:w="108" w:type="dxa"/>
                    <w:right w:w="108" w:type="dxa"/>
                  </w:tcMar>
                </w:tcPr>
                <w:p w14:paraId="0B1C67C7"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sz w:val="20"/>
                      <w:szCs w:val="20"/>
                    </w:rPr>
                    <w:t>Chek list</w:t>
                  </w:r>
                </w:p>
              </w:tc>
              <w:tc>
                <w:tcPr>
                  <w:tcW w:w="1263" w:type="dxa"/>
                  <w:tcMar>
                    <w:left w:w="108" w:type="dxa"/>
                    <w:right w:w="108" w:type="dxa"/>
                  </w:tcMar>
                </w:tcPr>
                <w:p w14:paraId="5BC5FE41"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270" w:type="dxa"/>
                  <w:tcMar>
                    <w:left w:w="108" w:type="dxa"/>
                    <w:right w:w="108" w:type="dxa"/>
                  </w:tcMar>
                </w:tcPr>
                <w:p w14:paraId="55B7EFF5"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843" w:type="dxa"/>
                  <w:tcMar>
                    <w:left w:w="108" w:type="dxa"/>
                    <w:right w:w="108" w:type="dxa"/>
                  </w:tcMar>
                </w:tcPr>
                <w:p w14:paraId="0C7D7CDF"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54" w:type="dxa"/>
                  <w:tcMar>
                    <w:left w:w="108" w:type="dxa"/>
                    <w:right w:w="108" w:type="dxa"/>
                  </w:tcMar>
                </w:tcPr>
                <w:p w14:paraId="452C3BF2" w14:textId="77777777" w:rsidR="000333AF" w:rsidRPr="00994E4B" w:rsidRDefault="000333AF" w:rsidP="000333AF">
                  <w:pPr>
                    <w:autoSpaceDE w:val="0"/>
                    <w:autoSpaceDN w:val="0"/>
                    <w:adjustRightInd w:val="0"/>
                    <w:rPr>
                      <w:rFonts w:asciiTheme="minorHAnsi" w:hAnsiTheme="minorHAnsi" w:cstheme="minorHAnsi"/>
                      <w:sz w:val="20"/>
                      <w:szCs w:val="20"/>
                    </w:rPr>
                  </w:pPr>
                </w:p>
              </w:tc>
            </w:tr>
            <w:tr w:rsidR="000333AF" w:rsidRPr="0056227C" w14:paraId="3C709FBE" w14:textId="77777777" w:rsidTr="0007598E">
              <w:tc>
                <w:tcPr>
                  <w:tcW w:w="2321" w:type="dxa"/>
                  <w:tcMar>
                    <w:left w:w="108" w:type="dxa"/>
                    <w:right w:w="108" w:type="dxa"/>
                  </w:tcMar>
                </w:tcPr>
                <w:p w14:paraId="4339928B"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sz w:val="20"/>
                      <w:szCs w:val="20"/>
                    </w:rPr>
                    <w:t>Presence of key species</w:t>
                  </w:r>
                </w:p>
              </w:tc>
              <w:tc>
                <w:tcPr>
                  <w:tcW w:w="1263" w:type="dxa"/>
                  <w:tcMar>
                    <w:left w:w="108" w:type="dxa"/>
                    <w:right w:w="108" w:type="dxa"/>
                  </w:tcMar>
                </w:tcPr>
                <w:p w14:paraId="12B7B74A"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270" w:type="dxa"/>
                  <w:tcMar>
                    <w:left w:w="108" w:type="dxa"/>
                    <w:right w:w="108" w:type="dxa"/>
                  </w:tcMar>
                </w:tcPr>
                <w:p w14:paraId="2CFF4EBA"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843" w:type="dxa"/>
                  <w:tcMar>
                    <w:left w:w="108" w:type="dxa"/>
                    <w:right w:w="108" w:type="dxa"/>
                  </w:tcMar>
                </w:tcPr>
                <w:p w14:paraId="597BFBED"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54" w:type="dxa"/>
                  <w:tcMar>
                    <w:left w:w="108" w:type="dxa"/>
                    <w:right w:w="108" w:type="dxa"/>
                  </w:tcMar>
                </w:tcPr>
                <w:p w14:paraId="047CA272" w14:textId="77777777" w:rsidR="000333AF" w:rsidRPr="00994E4B" w:rsidRDefault="000333AF" w:rsidP="000333AF">
                  <w:pPr>
                    <w:autoSpaceDE w:val="0"/>
                    <w:autoSpaceDN w:val="0"/>
                    <w:adjustRightInd w:val="0"/>
                    <w:rPr>
                      <w:rFonts w:asciiTheme="minorHAnsi" w:hAnsiTheme="minorHAnsi" w:cstheme="minorHAnsi"/>
                      <w:sz w:val="20"/>
                      <w:szCs w:val="20"/>
                    </w:rPr>
                  </w:pPr>
                </w:p>
              </w:tc>
            </w:tr>
          </w:tbl>
          <w:p w14:paraId="07F816EA" w14:textId="77777777" w:rsidR="000333AF" w:rsidRDefault="000333AF" w:rsidP="003C1015">
            <w:pPr>
              <w:snapToGrid w:val="0"/>
              <w:rPr>
                <w:rFonts w:asciiTheme="minorHAnsi" w:hAnsiTheme="minorHAnsi" w:cstheme="minorHAnsi"/>
                <w:b/>
                <w:bCs/>
                <w:sz w:val="20"/>
                <w:szCs w:val="20"/>
                <w:lang w:val="en-GB"/>
              </w:rPr>
            </w:pPr>
          </w:p>
          <w:p w14:paraId="5632CE82" w14:textId="77777777" w:rsidR="000333AF" w:rsidRPr="00994E4B" w:rsidRDefault="000333AF" w:rsidP="000333AF">
            <w:pPr>
              <w:autoSpaceDE w:val="0"/>
              <w:autoSpaceDN w:val="0"/>
              <w:adjustRightInd w:val="0"/>
              <w:rPr>
                <w:rFonts w:asciiTheme="minorHAnsi" w:hAnsiTheme="minorHAnsi" w:cstheme="minorHAnsi"/>
                <w:sz w:val="20"/>
                <w:szCs w:val="20"/>
                <w:lang w:val="en-GB"/>
              </w:rPr>
            </w:pPr>
            <w:r w:rsidRPr="000333AF">
              <w:rPr>
                <w:rFonts w:asciiTheme="minorHAnsi" w:hAnsiTheme="minorHAnsi" w:cstheme="minorHAnsi"/>
                <w:b/>
                <w:bCs/>
                <w:sz w:val="20"/>
                <w:szCs w:val="20"/>
                <w:lang w:val="en-GB"/>
              </w:rPr>
              <w:t xml:space="preserve">DIAGRAM ELEMENT: </w:t>
            </w:r>
            <w:r w:rsidRPr="00994E4B">
              <w:rPr>
                <w:rFonts w:asciiTheme="minorHAnsi" w:hAnsiTheme="minorHAnsi" w:cstheme="minorHAnsi"/>
                <w:sz w:val="20"/>
                <w:szCs w:val="20"/>
                <w:lang w:val="en-GB"/>
              </w:rPr>
              <w:t>[Marine Reptiles (Id=41)]</w:t>
            </w:r>
          </w:p>
          <w:p w14:paraId="2AC87033" w14:textId="7629255E" w:rsidR="000333AF" w:rsidRPr="000333AF" w:rsidRDefault="000333AF" w:rsidP="003C1015">
            <w:pPr>
              <w:snapToGrid w:val="0"/>
              <w:rPr>
                <w:rFonts w:asciiTheme="minorHAnsi" w:eastAsiaTheme="minorEastAsia" w:hAnsiTheme="minorHAnsi" w:cstheme="minorHAnsi"/>
                <w:kern w:val="0"/>
                <w:sz w:val="20"/>
                <w:szCs w:val="20"/>
                <w:lang w:val="en-GB" w:eastAsia="en-GB" w:bidi="ar-SA"/>
              </w:rPr>
            </w:pPr>
          </w:p>
          <w:tbl>
            <w:tblPr>
              <w:tblStyle w:val="TableSimple1"/>
              <w:tblW w:w="0" w:type="auto"/>
              <w:tblLayout w:type="fixed"/>
              <w:tblLook w:val="04A0" w:firstRow="1" w:lastRow="0" w:firstColumn="1" w:lastColumn="0" w:noHBand="0" w:noVBand="1"/>
            </w:tblPr>
            <w:tblGrid>
              <w:gridCol w:w="1030"/>
              <w:gridCol w:w="1263"/>
              <w:gridCol w:w="3905"/>
              <w:gridCol w:w="1701"/>
              <w:gridCol w:w="851"/>
            </w:tblGrid>
            <w:tr w:rsidR="000333AF" w:rsidRPr="0056227C" w14:paraId="45F7B604" w14:textId="77777777" w:rsidTr="0056227C">
              <w:tc>
                <w:tcPr>
                  <w:tcW w:w="8750" w:type="dxa"/>
                  <w:gridSpan w:val="5"/>
                  <w:tcMar>
                    <w:left w:w="108" w:type="dxa"/>
                    <w:right w:w="108" w:type="dxa"/>
                  </w:tcMar>
                </w:tcPr>
                <w:p w14:paraId="380F81EA" w14:textId="77777777" w:rsidR="000333AF" w:rsidRPr="00994E4B" w:rsidRDefault="000333AF" w:rsidP="000333AF">
                  <w:pPr>
                    <w:autoSpaceDE w:val="0"/>
                    <w:autoSpaceDN w:val="0"/>
                    <w:adjustRightInd w:val="0"/>
                    <w:rPr>
                      <w:rFonts w:asciiTheme="minorHAnsi" w:hAnsiTheme="minorHAnsi" w:cstheme="minorHAnsi"/>
                      <w:b/>
                      <w:sz w:val="20"/>
                      <w:szCs w:val="20"/>
                    </w:rPr>
                  </w:pPr>
                  <w:r w:rsidRPr="00994E4B">
                    <w:rPr>
                      <w:rFonts w:asciiTheme="minorHAnsi" w:hAnsiTheme="minorHAnsi" w:cstheme="minorHAnsi"/>
                      <w:b/>
                      <w:sz w:val="20"/>
                      <w:szCs w:val="20"/>
                    </w:rPr>
                    <w:t>Indicators attached to component: Marine Reptiles (Id=41)</w:t>
                  </w:r>
                </w:p>
              </w:tc>
            </w:tr>
            <w:tr w:rsidR="000333AF" w:rsidRPr="0056227C" w14:paraId="25D837AE" w14:textId="77777777" w:rsidTr="0056227C">
              <w:tc>
                <w:tcPr>
                  <w:tcW w:w="1030" w:type="dxa"/>
                  <w:tcMar>
                    <w:left w:w="108" w:type="dxa"/>
                    <w:right w:w="108" w:type="dxa"/>
                  </w:tcMar>
                </w:tcPr>
                <w:p w14:paraId="4B0E8048"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b/>
                      <w:sz w:val="20"/>
                      <w:szCs w:val="20"/>
                    </w:rPr>
                    <w:t>Name</w:t>
                  </w:r>
                </w:p>
              </w:tc>
              <w:tc>
                <w:tcPr>
                  <w:tcW w:w="1263" w:type="dxa"/>
                  <w:tcMar>
                    <w:left w:w="108" w:type="dxa"/>
                    <w:right w:w="108" w:type="dxa"/>
                  </w:tcMar>
                </w:tcPr>
                <w:p w14:paraId="065C3947"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Description</w:t>
                  </w:r>
                </w:p>
              </w:tc>
              <w:tc>
                <w:tcPr>
                  <w:tcW w:w="3905" w:type="dxa"/>
                  <w:tcMar>
                    <w:left w:w="108" w:type="dxa"/>
                    <w:right w:w="108" w:type="dxa"/>
                  </w:tcMar>
                </w:tcPr>
                <w:p w14:paraId="1B0E1A95"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DataSource</w:t>
                  </w:r>
                  <w:proofErr w:type="spellEnd"/>
                </w:p>
              </w:tc>
              <w:tc>
                <w:tcPr>
                  <w:tcW w:w="1701" w:type="dxa"/>
                  <w:tcMar>
                    <w:left w:w="108" w:type="dxa"/>
                    <w:right w:w="108" w:type="dxa"/>
                  </w:tcMar>
                </w:tcPr>
                <w:p w14:paraId="071E8C0A"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UpdateFrequency</w:t>
                  </w:r>
                  <w:proofErr w:type="spellEnd"/>
                </w:p>
              </w:tc>
              <w:tc>
                <w:tcPr>
                  <w:tcW w:w="851" w:type="dxa"/>
                  <w:tcMar>
                    <w:left w:w="108" w:type="dxa"/>
                    <w:right w:w="108" w:type="dxa"/>
                  </w:tcMar>
                </w:tcPr>
                <w:p w14:paraId="39EF212B"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Notes</w:t>
                  </w:r>
                </w:p>
              </w:tc>
            </w:tr>
            <w:tr w:rsidR="000333AF" w:rsidRPr="0056227C" w14:paraId="2CF411AE" w14:textId="77777777" w:rsidTr="0056227C">
              <w:tc>
                <w:tcPr>
                  <w:tcW w:w="1030" w:type="dxa"/>
                  <w:tcMar>
                    <w:left w:w="108" w:type="dxa"/>
                    <w:right w:w="108" w:type="dxa"/>
                  </w:tcMar>
                </w:tcPr>
                <w:p w14:paraId="72DCC581" w14:textId="77777777" w:rsidR="000333AF" w:rsidRPr="005228EA" w:rsidRDefault="000333AF" w:rsidP="000333AF">
                  <w:pPr>
                    <w:autoSpaceDE w:val="0"/>
                    <w:autoSpaceDN w:val="0"/>
                    <w:adjustRightInd w:val="0"/>
                    <w:rPr>
                      <w:rFonts w:asciiTheme="minorHAnsi" w:hAnsiTheme="minorHAnsi" w:cstheme="minorHAnsi"/>
                      <w:sz w:val="20"/>
                      <w:szCs w:val="20"/>
                    </w:rPr>
                  </w:pPr>
                  <w:r w:rsidRPr="0056227C">
                    <w:rPr>
                      <w:rFonts w:asciiTheme="minorHAnsi" w:hAnsiTheme="minorHAnsi" w:cstheme="minorHAnsi"/>
                      <w:sz w:val="20"/>
                      <w:szCs w:val="20"/>
                    </w:rPr>
                    <w:t>Presence</w:t>
                  </w:r>
                </w:p>
              </w:tc>
              <w:tc>
                <w:tcPr>
                  <w:tcW w:w="1263" w:type="dxa"/>
                  <w:tcMar>
                    <w:left w:w="108" w:type="dxa"/>
                    <w:right w:w="108" w:type="dxa"/>
                  </w:tcMar>
                </w:tcPr>
                <w:p w14:paraId="1A91E804"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3905" w:type="dxa"/>
                  <w:tcMar>
                    <w:left w:w="108" w:type="dxa"/>
                    <w:right w:w="108" w:type="dxa"/>
                  </w:tcMar>
                </w:tcPr>
                <w:p w14:paraId="18155E41" w14:textId="2E739EC2"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sz w:val="20"/>
                      <w:szCs w:val="20"/>
                    </w:rPr>
                    <w:t>Reefcheck</w:t>
                  </w:r>
                  <w:proofErr w:type="spellEnd"/>
                  <w:r w:rsidR="003B67A3">
                    <w:rPr>
                      <w:rFonts w:asciiTheme="minorHAnsi" w:hAnsiTheme="minorHAnsi" w:cstheme="minorHAnsi"/>
                      <w:sz w:val="20"/>
                      <w:szCs w:val="20"/>
                    </w:rPr>
                    <w:t xml:space="preserve"> </w:t>
                  </w:r>
                  <w:r w:rsidRPr="00994E4B">
                    <w:rPr>
                      <w:rFonts w:asciiTheme="minorHAnsi" w:hAnsiTheme="minorHAnsi" w:cstheme="minorHAnsi"/>
                      <w:sz w:val="20"/>
                      <w:szCs w:val="20"/>
                    </w:rPr>
                    <w:t>JREDS</w:t>
                  </w:r>
                </w:p>
              </w:tc>
              <w:tc>
                <w:tcPr>
                  <w:tcW w:w="1701" w:type="dxa"/>
                  <w:tcMar>
                    <w:left w:w="108" w:type="dxa"/>
                    <w:right w:w="108" w:type="dxa"/>
                  </w:tcMar>
                </w:tcPr>
                <w:p w14:paraId="06CD9119"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851" w:type="dxa"/>
                  <w:tcMar>
                    <w:left w:w="108" w:type="dxa"/>
                    <w:right w:w="108" w:type="dxa"/>
                  </w:tcMar>
                </w:tcPr>
                <w:p w14:paraId="17442960" w14:textId="77777777" w:rsidR="000333AF" w:rsidRPr="00994E4B" w:rsidRDefault="000333AF" w:rsidP="000333AF">
                  <w:pPr>
                    <w:autoSpaceDE w:val="0"/>
                    <w:autoSpaceDN w:val="0"/>
                    <w:adjustRightInd w:val="0"/>
                    <w:rPr>
                      <w:rFonts w:asciiTheme="minorHAnsi" w:hAnsiTheme="minorHAnsi" w:cstheme="minorHAnsi"/>
                      <w:sz w:val="20"/>
                      <w:szCs w:val="20"/>
                    </w:rPr>
                  </w:pPr>
                </w:p>
              </w:tc>
            </w:tr>
            <w:tr w:rsidR="000333AF" w:rsidRPr="0056227C" w14:paraId="5FC96210" w14:textId="77777777" w:rsidTr="0056227C">
              <w:tc>
                <w:tcPr>
                  <w:tcW w:w="1030" w:type="dxa"/>
                  <w:tcMar>
                    <w:left w:w="108" w:type="dxa"/>
                    <w:right w:w="108" w:type="dxa"/>
                  </w:tcMar>
                </w:tcPr>
                <w:p w14:paraId="2A5716D4"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sz w:val="20"/>
                      <w:szCs w:val="20"/>
                    </w:rPr>
                    <w:t>Class age</w:t>
                  </w:r>
                </w:p>
              </w:tc>
              <w:tc>
                <w:tcPr>
                  <w:tcW w:w="1263" w:type="dxa"/>
                  <w:tcMar>
                    <w:left w:w="108" w:type="dxa"/>
                    <w:right w:w="108" w:type="dxa"/>
                  </w:tcMar>
                </w:tcPr>
                <w:p w14:paraId="6A139BF4"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3905" w:type="dxa"/>
                  <w:tcMar>
                    <w:left w:w="108" w:type="dxa"/>
                    <w:right w:w="108" w:type="dxa"/>
                  </w:tcMar>
                </w:tcPr>
                <w:p w14:paraId="0D52D0C9"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1701" w:type="dxa"/>
                  <w:tcMar>
                    <w:left w:w="108" w:type="dxa"/>
                    <w:right w:w="108" w:type="dxa"/>
                  </w:tcMar>
                </w:tcPr>
                <w:p w14:paraId="3D206D23"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851" w:type="dxa"/>
                  <w:tcMar>
                    <w:left w:w="108" w:type="dxa"/>
                    <w:right w:w="108" w:type="dxa"/>
                  </w:tcMar>
                </w:tcPr>
                <w:p w14:paraId="2007A172" w14:textId="77777777" w:rsidR="000333AF" w:rsidRPr="00994E4B" w:rsidRDefault="000333AF" w:rsidP="000333AF">
                  <w:pPr>
                    <w:autoSpaceDE w:val="0"/>
                    <w:autoSpaceDN w:val="0"/>
                    <w:adjustRightInd w:val="0"/>
                    <w:rPr>
                      <w:rFonts w:asciiTheme="minorHAnsi" w:hAnsiTheme="minorHAnsi" w:cstheme="minorHAnsi"/>
                      <w:sz w:val="20"/>
                      <w:szCs w:val="20"/>
                    </w:rPr>
                  </w:pPr>
                </w:p>
              </w:tc>
            </w:tr>
          </w:tbl>
          <w:p w14:paraId="0C05AD50" w14:textId="77777777" w:rsidR="00D116AF" w:rsidRDefault="00D116AF" w:rsidP="000333AF">
            <w:pPr>
              <w:autoSpaceDE w:val="0"/>
              <w:autoSpaceDN w:val="0"/>
              <w:adjustRightInd w:val="0"/>
              <w:rPr>
                <w:rFonts w:asciiTheme="minorHAnsi" w:hAnsiTheme="minorHAnsi" w:cstheme="minorHAnsi"/>
                <w:sz w:val="20"/>
                <w:szCs w:val="20"/>
                <w:lang w:val="en-GB"/>
              </w:rPr>
            </w:pPr>
          </w:p>
          <w:p w14:paraId="59E90907" w14:textId="3283F974" w:rsidR="000333AF" w:rsidRPr="00994E4B" w:rsidRDefault="000333AF" w:rsidP="000333AF">
            <w:pPr>
              <w:autoSpaceDE w:val="0"/>
              <w:autoSpaceDN w:val="0"/>
              <w:adjustRightInd w:val="0"/>
              <w:rPr>
                <w:rFonts w:asciiTheme="minorHAnsi" w:hAnsiTheme="minorHAnsi" w:cstheme="minorHAnsi"/>
                <w:sz w:val="20"/>
                <w:szCs w:val="20"/>
                <w:lang w:val="en-GB"/>
              </w:rPr>
            </w:pPr>
            <w:r w:rsidRPr="00994E4B">
              <w:rPr>
                <w:rFonts w:asciiTheme="minorHAnsi" w:hAnsiTheme="minorHAnsi" w:cstheme="minorHAnsi"/>
                <w:sz w:val="20"/>
                <w:szCs w:val="20"/>
                <w:lang w:val="en-GB"/>
              </w:rPr>
              <w:t>[Mollusca (Id=39)]</w:t>
            </w:r>
          </w:p>
          <w:p w14:paraId="71B4E3C0" w14:textId="77777777" w:rsidR="000333AF" w:rsidRPr="000333AF" w:rsidRDefault="000333AF" w:rsidP="003C1015">
            <w:pPr>
              <w:snapToGrid w:val="0"/>
              <w:rPr>
                <w:rFonts w:asciiTheme="minorHAnsi" w:eastAsiaTheme="minorEastAsia" w:hAnsiTheme="minorHAnsi" w:cstheme="minorHAnsi"/>
                <w:kern w:val="0"/>
                <w:sz w:val="20"/>
                <w:szCs w:val="20"/>
                <w:lang w:val="en-GB" w:eastAsia="en-GB" w:bidi="ar-SA"/>
              </w:rPr>
            </w:pPr>
          </w:p>
          <w:tbl>
            <w:tblPr>
              <w:tblStyle w:val="TableSimple1"/>
              <w:tblW w:w="0" w:type="auto"/>
              <w:tblLayout w:type="fixed"/>
              <w:tblLook w:val="04A0" w:firstRow="1" w:lastRow="0" w:firstColumn="1" w:lastColumn="0" w:noHBand="0" w:noVBand="1"/>
            </w:tblPr>
            <w:tblGrid>
              <w:gridCol w:w="2862"/>
              <w:gridCol w:w="1263"/>
              <w:gridCol w:w="2073"/>
              <w:gridCol w:w="1701"/>
              <w:gridCol w:w="851"/>
            </w:tblGrid>
            <w:tr w:rsidR="000333AF" w:rsidRPr="0056227C" w14:paraId="2BBB2B8C" w14:textId="77777777" w:rsidTr="0056227C">
              <w:tc>
                <w:tcPr>
                  <w:tcW w:w="8750" w:type="dxa"/>
                  <w:gridSpan w:val="5"/>
                  <w:tcMar>
                    <w:left w:w="108" w:type="dxa"/>
                    <w:right w:w="108" w:type="dxa"/>
                  </w:tcMar>
                </w:tcPr>
                <w:p w14:paraId="486A2931" w14:textId="77777777" w:rsidR="000333AF" w:rsidRPr="00994E4B" w:rsidRDefault="000333AF" w:rsidP="000333AF">
                  <w:pPr>
                    <w:autoSpaceDE w:val="0"/>
                    <w:autoSpaceDN w:val="0"/>
                    <w:adjustRightInd w:val="0"/>
                    <w:rPr>
                      <w:rFonts w:asciiTheme="minorHAnsi" w:hAnsiTheme="minorHAnsi" w:cstheme="minorHAnsi"/>
                      <w:b/>
                      <w:sz w:val="20"/>
                      <w:szCs w:val="20"/>
                    </w:rPr>
                  </w:pPr>
                  <w:r w:rsidRPr="00994E4B">
                    <w:rPr>
                      <w:rFonts w:asciiTheme="minorHAnsi" w:hAnsiTheme="minorHAnsi" w:cstheme="minorHAnsi"/>
                      <w:b/>
                      <w:sz w:val="20"/>
                      <w:szCs w:val="20"/>
                    </w:rPr>
                    <w:t>Indicators attached to component: Mollusca (Id=39)</w:t>
                  </w:r>
                </w:p>
              </w:tc>
            </w:tr>
            <w:tr w:rsidR="000333AF" w:rsidRPr="00994E4B" w14:paraId="0A4EE95C" w14:textId="77777777" w:rsidTr="0056227C">
              <w:tc>
                <w:tcPr>
                  <w:tcW w:w="2862" w:type="dxa"/>
                  <w:tcMar>
                    <w:left w:w="108" w:type="dxa"/>
                    <w:right w:w="108" w:type="dxa"/>
                  </w:tcMar>
                </w:tcPr>
                <w:p w14:paraId="46825F2B"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Name</w:t>
                  </w:r>
                </w:p>
              </w:tc>
              <w:tc>
                <w:tcPr>
                  <w:tcW w:w="1263" w:type="dxa"/>
                  <w:tcMar>
                    <w:left w:w="108" w:type="dxa"/>
                    <w:right w:w="108" w:type="dxa"/>
                  </w:tcMar>
                </w:tcPr>
                <w:p w14:paraId="1289CF23"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Description</w:t>
                  </w:r>
                </w:p>
              </w:tc>
              <w:tc>
                <w:tcPr>
                  <w:tcW w:w="2073" w:type="dxa"/>
                  <w:tcMar>
                    <w:left w:w="108" w:type="dxa"/>
                    <w:right w:w="108" w:type="dxa"/>
                  </w:tcMar>
                </w:tcPr>
                <w:p w14:paraId="4BDC3560"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DataSource</w:t>
                  </w:r>
                  <w:proofErr w:type="spellEnd"/>
                </w:p>
              </w:tc>
              <w:tc>
                <w:tcPr>
                  <w:tcW w:w="1701" w:type="dxa"/>
                  <w:tcMar>
                    <w:left w:w="108" w:type="dxa"/>
                    <w:right w:w="108" w:type="dxa"/>
                  </w:tcMar>
                </w:tcPr>
                <w:p w14:paraId="59F87E89" w14:textId="77777777" w:rsidR="000333AF" w:rsidRPr="00994E4B" w:rsidRDefault="000333AF" w:rsidP="000333AF">
                  <w:pPr>
                    <w:autoSpaceDE w:val="0"/>
                    <w:autoSpaceDN w:val="0"/>
                    <w:adjustRightInd w:val="0"/>
                    <w:rPr>
                      <w:rFonts w:asciiTheme="minorHAnsi" w:hAnsiTheme="minorHAnsi" w:cstheme="minorHAnsi"/>
                      <w:sz w:val="20"/>
                      <w:szCs w:val="20"/>
                    </w:rPr>
                  </w:pPr>
                  <w:proofErr w:type="spellStart"/>
                  <w:r w:rsidRPr="00994E4B">
                    <w:rPr>
                      <w:rFonts w:asciiTheme="minorHAnsi" w:hAnsiTheme="minorHAnsi" w:cstheme="minorHAnsi"/>
                      <w:b/>
                      <w:sz w:val="20"/>
                      <w:szCs w:val="20"/>
                    </w:rPr>
                    <w:t>UpdateFrequency</w:t>
                  </w:r>
                  <w:proofErr w:type="spellEnd"/>
                </w:p>
              </w:tc>
              <w:tc>
                <w:tcPr>
                  <w:tcW w:w="851" w:type="dxa"/>
                  <w:tcMar>
                    <w:left w:w="108" w:type="dxa"/>
                    <w:right w:w="108" w:type="dxa"/>
                  </w:tcMar>
                </w:tcPr>
                <w:p w14:paraId="2D1B45BB" w14:textId="77777777" w:rsidR="000333AF" w:rsidRPr="00994E4B" w:rsidRDefault="000333AF" w:rsidP="000333AF">
                  <w:pPr>
                    <w:autoSpaceDE w:val="0"/>
                    <w:autoSpaceDN w:val="0"/>
                    <w:adjustRightInd w:val="0"/>
                    <w:rPr>
                      <w:rFonts w:asciiTheme="minorHAnsi" w:hAnsiTheme="minorHAnsi" w:cstheme="minorHAnsi"/>
                      <w:sz w:val="20"/>
                      <w:szCs w:val="20"/>
                    </w:rPr>
                  </w:pPr>
                  <w:r w:rsidRPr="00994E4B">
                    <w:rPr>
                      <w:rFonts w:asciiTheme="minorHAnsi" w:hAnsiTheme="minorHAnsi" w:cstheme="minorHAnsi"/>
                      <w:b/>
                      <w:sz w:val="20"/>
                      <w:szCs w:val="20"/>
                    </w:rPr>
                    <w:t>Notes</w:t>
                  </w:r>
                </w:p>
              </w:tc>
            </w:tr>
            <w:tr w:rsidR="000333AF" w:rsidRPr="005228EA" w14:paraId="17011C4B" w14:textId="77777777" w:rsidTr="0056227C">
              <w:tc>
                <w:tcPr>
                  <w:tcW w:w="2862" w:type="dxa"/>
                  <w:tcMar>
                    <w:left w:w="108" w:type="dxa"/>
                    <w:right w:w="108" w:type="dxa"/>
                  </w:tcMar>
                </w:tcPr>
                <w:p w14:paraId="105B1A68"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sz w:val="20"/>
                      <w:szCs w:val="20"/>
                    </w:rPr>
                    <w:t>Check list</w:t>
                  </w:r>
                </w:p>
              </w:tc>
              <w:tc>
                <w:tcPr>
                  <w:tcW w:w="1263" w:type="dxa"/>
                  <w:tcMar>
                    <w:left w:w="108" w:type="dxa"/>
                    <w:right w:w="108" w:type="dxa"/>
                  </w:tcMar>
                </w:tcPr>
                <w:p w14:paraId="1210D32A" w14:textId="77777777" w:rsidR="000333AF" w:rsidRPr="005228EA" w:rsidRDefault="000333AF" w:rsidP="000333AF">
                  <w:pPr>
                    <w:autoSpaceDE w:val="0"/>
                    <w:autoSpaceDN w:val="0"/>
                    <w:adjustRightInd w:val="0"/>
                    <w:rPr>
                      <w:rFonts w:asciiTheme="minorHAnsi" w:hAnsiTheme="minorHAnsi" w:cstheme="minorHAnsi"/>
                      <w:sz w:val="20"/>
                      <w:szCs w:val="20"/>
                    </w:rPr>
                  </w:pPr>
                </w:p>
              </w:tc>
              <w:tc>
                <w:tcPr>
                  <w:tcW w:w="2073" w:type="dxa"/>
                  <w:tcMar>
                    <w:left w:w="108" w:type="dxa"/>
                    <w:right w:w="108" w:type="dxa"/>
                  </w:tcMar>
                </w:tcPr>
                <w:p w14:paraId="2A819B65" w14:textId="77777777" w:rsidR="000333AF" w:rsidRPr="005228EA" w:rsidRDefault="000333AF" w:rsidP="000333AF">
                  <w:pPr>
                    <w:autoSpaceDE w:val="0"/>
                    <w:autoSpaceDN w:val="0"/>
                    <w:adjustRightInd w:val="0"/>
                    <w:rPr>
                      <w:rFonts w:asciiTheme="minorHAnsi" w:hAnsiTheme="minorHAnsi" w:cstheme="minorHAnsi"/>
                      <w:sz w:val="20"/>
                      <w:szCs w:val="20"/>
                    </w:rPr>
                  </w:pPr>
                </w:p>
              </w:tc>
              <w:tc>
                <w:tcPr>
                  <w:tcW w:w="1701" w:type="dxa"/>
                  <w:tcMar>
                    <w:left w:w="108" w:type="dxa"/>
                    <w:right w:w="108" w:type="dxa"/>
                  </w:tcMar>
                </w:tcPr>
                <w:p w14:paraId="493340D1" w14:textId="77777777" w:rsidR="000333AF" w:rsidRPr="005228EA" w:rsidRDefault="000333AF" w:rsidP="000333AF">
                  <w:pPr>
                    <w:autoSpaceDE w:val="0"/>
                    <w:autoSpaceDN w:val="0"/>
                    <w:adjustRightInd w:val="0"/>
                    <w:rPr>
                      <w:rFonts w:asciiTheme="minorHAnsi" w:hAnsiTheme="minorHAnsi" w:cstheme="minorHAnsi"/>
                      <w:sz w:val="20"/>
                      <w:szCs w:val="20"/>
                    </w:rPr>
                  </w:pPr>
                </w:p>
              </w:tc>
              <w:tc>
                <w:tcPr>
                  <w:tcW w:w="851" w:type="dxa"/>
                  <w:tcMar>
                    <w:left w:w="108" w:type="dxa"/>
                    <w:right w:w="108" w:type="dxa"/>
                  </w:tcMar>
                </w:tcPr>
                <w:p w14:paraId="4E4A6492" w14:textId="77777777" w:rsidR="000333AF" w:rsidRPr="005228EA" w:rsidRDefault="000333AF" w:rsidP="000333AF">
                  <w:pPr>
                    <w:autoSpaceDE w:val="0"/>
                    <w:autoSpaceDN w:val="0"/>
                    <w:adjustRightInd w:val="0"/>
                    <w:rPr>
                      <w:rFonts w:asciiTheme="minorHAnsi" w:hAnsiTheme="minorHAnsi" w:cstheme="minorHAnsi"/>
                      <w:sz w:val="20"/>
                      <w:szCs w:val="20"/>
                    </w:rPr>
                  </w:pPr>
                </w:p>
              </w:tc>
            </w:tr>
            <w:tr w:rsidR="000333AF" w:rsidRPr="005228EA" w14:paraId="0613BE1A" w14:textId="77777777" w:rsidTr="0056227C">
              <w:tc>
                <w:tcPr>
                  <w:tcW w:w="2862" w:type="dxa"/>
                  <w:tcMar>
                    <w:left w:w="108" w:type="dxa"/>
                    <w:right w:w="108" w:type="dxa"/>
                  </w:tcMar>
                </w:tcPr>
                <w:p w14:paraId="20A72843" w14:textId="77777777" w:rsidR="000333AF" w:rsidRPr="0056227C" w:rsidRDefault="000333AF" w:rsidP="000333AF">
                  <w:pPr>
                    <w:autoSpaceDE w:val="0"/>
                    <w:autoSpaceDN w:val="0"/>
                    <w:adjustRightInd w:val="0"/>
                    <w:rPr>
                      <w:rFonts w:asciiTheme="minorHAnsi" w:hAnsiTheme="minorHAnsi" w:cstheme="minorHAnsi"/>
                      <w:sz w:val="20"/>
                      <w:szCs w:val="20"/>
                    </w:rPr>
                  </w:pPr>
                  <w:r w:rsidRPr="0056227C">
                    <w:rPr>
                      <w:rFonts w:asciiTheme="minorHAnsi" w:hAnsiTheme="minorHAnsi" w:cstheme="minorHAnsi"/>
                      <w:sz w:val="20"/>
                      <w:szCs w:val="20"/>
                    </w:rPr>
                    <w:t>Presence of key species</w:t>
                  </w:r>
                </w:p>
              </w:tc>
              <w:tc>
                <w:tcPr>
                  <w:tcW w:w="1263" w:type="dxa"/>
                  <w:tcMar>
                    <w:left w:w="108" w:type="dxa"/>
                    <w:right w:w="108" w:type="dxa"/>
                  </w:tcMar>
                </w:tcPr>
                <w:p w14:paraId="47C062F6" w14:textId="77777777" w:rsidR="000333AF" w:rsidRPr="005228EA" w:rsidRDefault="000333AF" w:rsidP="000333AF">
                  <w:pPr>
                    <w:autoSpaceDE w:val="0"/>
                    <w:autoSpaceDN w:val="0"/>
                    <w:adjustRightInd w:val="0"/>
                    <w:rPr>
                      <w:rFonts w:asciiTheme="minorHAnsi" w:hAnsiTheme="minorHAnsi" w:cstheme="minorHAnsi"/>
                      <w:sz w:val="20"/>
                      <w:szCs w:val="20"/>
                    </w:rPr>
                  </w:pPr>
                </w:p>
              </w:tc>
              <w:tc>
                <w:tcPr>
                  <w:tcW w:w="2073" w:type="dxa"/>
                  <w:tcMar>
                    <w:left w:w="108" w:type="dxa"/>
                    <w:right w:w="108" w:type="dxa"/>
                  </w:tcMar>
                </w:tcPr>
                <w:p w14:paraId="5C449270" w14:textId="69F03923" w:rsidR="000333AF" w:rsidRPr="005228EA" w:rsidRDefault="000333AF" w:rsidP="000333AF">
                  <w:pPr>
                    <w:autoSpaceDE w:val="0"/>
                    <w:autoSpaceDN w:val="0"/>
                    <w:adjustRightInd w:val="0"/>
                    <w:rPr>
                      <w:rFonts w:asciiTheme="minorHAnsi" w:hAnsiTheme="minorHAnsi" w:cstheme="minorHAnsi"/>
                      <w:sz w:val="20"/>
                      <w:szCs w:val="20"/>
                    </w:rPr>
                  </w:pPr>
                  <w:proofErr w:type="spellStart"/>
                  <w:r w:rsidRPr="005228EA">
                    <w:rPr>
                      <w:rFonts w:asciiTheme="minorHAnsi" w:hAnsiTheme="minorHAnsi" w:cstheme="minorHAnsi"/>
                      <w:sz w:val="20"/>
                      <w:szCs w:val="20"/>
                    </w:rPr>
                    <w:t>Reefcheck</w:t>
                  </w:r>
                  <w:proofErr w:type="spellEnd"/>
                  <w:r w:rsidR="003B67A3">
                    <w:rPr>
                      <w:rFonts w:asciiTheme="minorHAnsi" w:hAnsiTheme="minorHAnsi" w:cstheme="minorHAnsi"/>
                      <w:sz w:val="20"/>
                      <w:szCs w:val="20"/>
                    </w:rPr>
                    <w:t xml:space="preserve"> </w:t>
                  </w:r>
                  <w:r w:rsidRPr="005228EA">
                    <w:rPr>
                      <w:rFonts w:asciiTheme="minorHAnsi" w:hAnsiTheme="minorHAnsi" w:cstheme="minorHAnsi"/>
                      <w:sz w:val="20"/>
                      <w:szCs w:val="20"/>
                    </w:rPr>
                    <w:t>JREDS</w:t>
                  </w:r>
                </w:p>
              </w:tc>
              <w:tc>
                <w:tcPr>
                  <w:tcW w:w="1701" w:type="dxa"/>
                  <w:tcMar>
                    <w:left w:w="108" w:type="dxa"/>
                    <w:right w:w="108" w:type="dxa"/>
                  </w:tcMar>
                </w:tcPr>
                <w:p w14:paraId="4DB2BF8F" w14:textId="77777777" w:rsidR="000333AF" w:rsidRPr="0056227C" w:rsidRDefault="000333AF" w:rsidP="000333AF">
                  <w:pPr>
                    <w:autoSpaceDE w:val="0"/>
                    <w:autoSpaceDN w:val="0"/>
                    <w:adjustRightInd w:val="0"/>
                    <w:rPr>
                      <w:rFonts w:asciiTheme="minorHAnsi" w:hAnsiTheme="minorHAnsi" w:cstheme="minorHAnsi"/>
                      <w:sz w:val="20"/>
                      <w:szCs w:val="20"/>
                    </w:rPr>
                  </w:pPr>
                </w:p>
              </w:tc>
              <w:tc>
                <w:tcPr>
                  <w:tcW w:w="851" w:type="dxa"/>
                  <w:tcMar>
                    <w:left w:w="108" w:type="dxa"/>
                    <w:right w:w="108" w:type="dxa"/>
                  </w:tcMar>
                </w:tcPr>
                <w:p w14:paraId="5D6BA7DD" w14:textId="77777777" w:rsidR="000333AF" w:rsidRPr="0056227C" w:rsidRDefault="000333AF" w:rsidP="000333AF">
                  <w:pPr>
                    <w:autoSpaceDE w:val="0"/>
                    <w:autoSpaceDN w:val="0"/>
                    <w:adjustRightInd w:val="0"/>
                    <w:rPr>
                      <w:rFonts w:asciiTheme="minorHAnsi" w:hAnsiTheme="minorHAnsi" w:cstheme="minorHAnsi"/>
                      <w:sz w:val="20"/>
                      <w:szCs w:val="20"/>
                    </w:rPr>
                  </w:pPr>
                </w:p>
              </w:tc>
            </w:tr>
            <w:tr w:rsidR="000333AF" w:rsidRPr="005228EA" w14:paraId="1088A646" w14:textId="77777777" w:rsidTr="0056227C">
              <w:tc>
                <w:tcPr>
                  <w:tcW w:w="2862" w:type="dxa"/>
                  <w:tcMar>
                    <w:left w:w="108" w:type="dxa"/>
                    <w:right w:w="108" w:type="dxa"/>
                  </w:tcMar>
                </w:tcPr>
                <w:p w14:paraId="3E70A5BD" w14:textId="77777777" w:rsidR="000333AF" w:rsidRPr="0056227C" w:rsidRDefault="000333AF" w:rsidP="000333AF">
                  <w:pPr>
                    <w:autoSpaceDE w:val="0"/>
                    <w:autoSpaceDN w:val="0"/>
                    <w:adjustRightInd w:val="0"/>
                    <w:rPr>
                      <w:rFonts w:asciiTheme="minorHAnsi" w:hAnsiTheme="minorHAnsi" w:cstheme="minorHAnsi"/>
                      <w:sz w:val="20"/>
                      <w:szCs w:val="20"/>
                    </w:rPr>
                  </w:pPr>
                  <w:r w:rsidRPr="0056227C">
                    <w:rPr>
                      <w:rFonts w:asciiTheme="minorHAnsi" w:hAnsiTheme="minorHAnsi" w:cstheme="minorHAnsi"/>
                      <w:sz w:val="20"/>
                      <w:szCs w:val="20"/>
                    </w:rPr>
                    <w:t>Size estimation of key species</w:t>
                  </w:r>
                </w:p>
              </w:tc>
              <w:tc>
                <w:tcPr>
                  <w:tcW w:w="1263" w:type="dxa"/>
                  <w:tcMar>
                    <w:left w:w="108" w:type="dxa"/>
                    <w:right w:w="108" w:type="dxa"/>
                  </w:tcMar>
                </w:tcPr>
                <w:p w14:paraId="029329A4" w14:textId="77777777" w:rsidR="000333AF" w:rsidRPr="005228EA" w:rsidRDefault="000333AF" w:rsidP="000333AF">
                  <w:pPr>
                    <w:autoSpaceDE w:val="0"/>
                    <w:autoSpaceDN w:val="0"/>
                    <w:adjustRightInd w:val="0"/>
                    <w:rPr>
                      <w:rFonts w:asciiTheme="minorHAnsi" w:hAnsiTheme="minorHAnsi" w:cstheme="minorHAnsi"/>
                      <w:sz w:val="20"/>
                      <w:szCs w:val="20"/>
                    </w:rPr>
                  </w:pPr>
                </w:p>
              </w:tc>
              <w:tc>
                <w:tcPr>
                  <w:tcW w:w="2073" w:type="dxa"/>
                  <w:tcMar>
                    <w:left w:w="108" w:type="dxa"/>
                    <w:right w:w="108" w:type="dxa"/>
                  </w:tcMar>
                </w:tcPr>
                <w:p w14:paraId="62B13438" w14:textId="77777777" w:rsidR="000333AF" w:rsidRPr="005228EA" w:rsidRDefault="000333AF" w:rsidP="000333AF">
                  <w:pPr>
                    <w:autoSpaceDE w:val="0"/>
                    <w:autoSpaceDN w:val="0"/>
                    <w:adjustRightInd w:val="0"/>
                    <w:rPr>
                      <w:rFonts w:asciiTheme="minorHAnsi" w:hAnsiTheme="minorHAnsi" w:cstheme="minorHAnsi"/>
                      <w:sz w:val="20"/>
                      <w:szCs w:val="20"/>
                    </w:rPr>
                  </w:pPr>
                  <w:proofErr w:type="spellStart"/>
                  <w:r w:rsidRPr="005228EA">
                    <w:rPr>
                      <w:rFonts w:asciiTheme="minorHAnsi" w:hAnsiTheme="minorHAnsi" w:cstheme="minorHAnsi"/>
                      <w:sz w:val="20"/>
                      <w:szCs w:val="20"/>
                    </w:rPr>
                    <w:t>Reefcheck</w:t>
                  </w:r>
                  <w:proofErr w:type="spellEnd"/>
                </w:p>
              </w:tc>
              <w:tc>
                <w:tcPr>
                  <w:tcW w:w="1701" w:type="dxa"/>
                  <w:tcMar>
                    <w:left w:w="108" w:type="dxa"/>
                    <w:right w:w="108" w:type="dxa"/>
                  </w:tcMar>
                </w:tcPr>
                <w:p w14:paraId="432D38AA" w14:textId="77777777" w:rsidR="000333AF" w:rsidRPr="005228EA" w:rsidRDefault="000333AF" w:rsidP="000333AF">
                  <w:pPr>
                    <w:autoSpaceDE w:val="0"/>
                    <w:autoSpaceDN w:val="0"/>
                    <w:adjustRightInd w:val="0"/>
                    <w:rPr>
                      <w:rFonts w:asciiTheme="minorHAnsi" w:hAnsiTheme="minorHAnsi" w:cstheme="minorHAnsi"/>
                      <w:sz w:val="20"/>
                      <w:szCs w:val="20"/>
                    </w:rPr>
                  </w:pPr>
                </w:p>
              </w:tc>
              <w:tc>
                <w:tcPr>
                  <w:tcW w:w="851" w:type="dxa"/>
                  <w:tcMar>
                    <w:left w:w="108" w:type="dxa"/>
                    <w:right w:w="108" w:type="dxa"/>
                  </w:tcMar>
                </w:tcPr>
                <w:p w14:paraId="38E3A6F4" w14:textId="77777777" w:rsidR="000333AF" w:rsidRPr="005228EA" w:rsidRDefault="000333AF" w:rsidP="000333AF">
                  <w:pPr>
                    <w:autoSpaceDE w:val="0"/>
                    <w:autoSpaceDN w:val="0"/>
                    <w:adjustRightInd w:val="0"/>
                    <w:rPr>
                      <w:rFonts w:asciiTheme="minorHAnsi" w:hAnsiTheme="minorHAnsi" w:cstheme="minorHAnsi"/>
                      <w:sz w:val="20"/>
                      <w:szCs w:val="20"/>
                    </w:rPr>
                  </w:pPr>
                </w:p>
              </w:tc>
            </w:tr>
          </w:tbl>
          <w:p w14:paraId="007F6C36" w14:textId="77777777" w:rsidR="000333AF" w:rsidRPr="005228EA" w:rsidRDefault="000333AF" w:rsidP="003C1015">
            <w:pPr>
              <w:snapToGrid w:val="0"/>
              <w:rPr>
                <w:rFonts w:asciiTheme="minorHAnsi" w:eastAsiaTheme="minorEastAsia" w:hAnsiTheme="minorHAnsi" w:cstheme="minorHAnsi"/>
                <w:kern w:val="0"/>
                <w:sz w:val="20"/>
                <w:szCs w:val="20"/>
                <w:lang w:val="en-GB" w:eastAsia="en-GB" w:bidi="ar-SA"/>
              </w:rPr>
            </w:pPr>
          </w:p>
          <w:p w14:paraId="47B1BD64" w14:textId="77777777" w:rsidR="000333AF" w:rsidRPr="005228EA" w:rsidRDefault="000333AF" w:rsidP="000333AF">
            <w:pPr>
              <w:autoSpaceDE w:val="0"/>
              <w:autoSpaceDN w:val="0"/>
              <w:adjustRightInd w:val="0"/>
              <w:rPr>
                <w:rFonts w:asciiTheme="minorHAnsi" w:hAnsiTheme="minorHAnsi" w:cstheme="minorHAnsi"/>
                <w:sz w:val="20"/>
                <w:szCs w:val="20"/>
              </w:rPr>
            </w:pPr>
          </w:p>
          <w:p w14:paraId="08BB7D69"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sz w:val="20"/>
                <w:szCs w:val="20"/>
              </w:rPr>
              <w:t>[Marine mammals (Id=44)]</w:t>
            </w:r>
          </w:p>
          <w:p w14:paraId="1248B83D" w14:textId="77777777" w:rsidR="000333AF" w:rsidRPr="005228EA" w:rsidRDefault="000333AF" w:rsidP="003C1015">
            <w:pPr>
              <w:snapToGrid w:val="0"/>
              <w:rPr>
                <w:rFonts w:asciiTheme="minorHAnsi" w:eastAsiaTheme="minorEastAsia" w:hAnsiTheme="minorHAnsi" w:cstheme="minorHAnsi"/>
                <w:kern w:val="0"/>
                <w:sz w:val="20"/>
                <w:szCs w:val="20"/>
                <w:lang w:val="en-GB" w:eastAsia="en-GB" w:bidi="ar-SA"/>
              </w:rPr>
            </w:pPr>
          </w:p>
          <w:tbl>
            <w:tblPr>
              <w:tblStyle w:val="TableSimple1"/>
              <w:tblW w:w="0" w:type="auto"/>
              <w:tblLayout w:type="fixed"/>
              <w:tblLook w:val="04A0" w:firstRow="1" w:lastRow="0" w:firstColumn="1" w:lastColumn="0" w:noHBand="0" w:noVBand="1"/>
            </w:tblPr>
            <w:tblGrid>
              <w:gridCol w:w="975"/>
              <w:gridCol w:w="2955"/>
              <w:gridCol w:w="2991"/>
              <w:gridCol w:w="1745"/>
              <w:gridCol w:w="716"/>
            </w:tblGrid>
            <w:tr w:rsidR="000333AF" w:rsidRPr="0056227C" w14:paraId="60ADDE66" w14:textId="77777777" w:rsidTr="000C6E4C">
              <w:trPr>
                <w:trHeight w:val="262"/>
              </w:trPr>
              <w:tc>
                <w:tcPr>
                  <w:tcW w:w="9382" w:type="dxa"/>
                  <w:gridSpan w:val="5"/>
                  <w:tcMar>
                    <w:left w:w="108" w:type="dxa"/>
                    <w:right w:w="108" w:type="dxa"/>
                  </w:tcMar>
                </w:tcPr>
                <w:p w14:paraId="04F907D3" w14:textId="77777777" w:rsidR="000333AF" w:rsidRPr="005228EA" w:rsidRDefault="000333AF" w:rsidP="000333AF">
                  <w:pPr>
                    <w:autoSpaceDE w:val="0"/>
                    <w:autoSpaceDN w:val="0"/>
                    <w:adjustRightInd w:val="0"/>
                    <w:rPr>
                      <w:rFonts w:asciiTheme="minorHAnsi" w:hAnsiTheme="minorHAnsi" w:cstheme="minorHAnsi"/>
                      <w:b/>
                      <w:sz w:val="20"/>
                      <w:szCs w:val="20"/>
                    </w:rPr>
                  </w:pPr>
                  <w:r w:rsidRPr="005228EA">
                    <w:rPr>
                      <w:rFonts w:asciiTheme="minorHAnsi" w:hAnsiTheme="minorHAnsi" w:cstheme="minorHAnsi"/>
                      <w:b/>
                      <w:sz w:val="20"/>
                      <w:szCs w:val="20"/>
                    </w:rPr>
                    <w:t>Indicators attached to component: Marine mammals (Id=44)</w:t>
                  </w:r>
                </w:p>
              </w:tc>
            </w:tr>
            <w:tr w:rsidR="000333AF" w:rsidRPr="005228EA" w14:paraId="3AFE3318" w14:textId="77777777" w:rsidTr="0056227C">
              <w:trPr>
                <w:trHeight w:val="240"/>
              </w:trPr>
              <w:tc>
                <w:tcPr>
                  <w:tcW w:w="975" w:type="dxa"/>
                  <w:tcMar>
                    <w:left w:w="108" w:type="dxa"/>
                    <w:right w:w="108" w:type="dxa"/>
                  </w:tcMar>
                </w:tcPr>
                <w:p w14:paraId="0939EA77"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b/>
                      <w:sz w:val="20"/>
                      <w:szCs w:val="20"/>
                    </w:rPr>
                    <w:t>Name</w:t>
                  </w:r>
                </w:p>
              </w:tc>
              <w:tc>
                <w:tcPr>
                  <w:tcW w:w="2955" w:type="dxa"/>
                  <w:tcMar>
                    <w:left w:w="108" w:type="dxa"/>
                    <w:right w:w="108" w:type="dxa"/>
                  </w:tcMar>
                </w:tcPr>
                <w:p w14:paraId="0DE490EE"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b/>
                      <w:sz w:val="20"/>
                      <w:szCs w:val="20"/>
                    </w:rPr>
                    <w:t>Description</w:t>
                  </w:r>
                </w:p>
              </w:tc>
              <w:tc>
                <w:tcPr>
                  <w:tcW w:w="2991" w:type="dxa"/>
                  <w:tcMar>
                    <w:left w:w="108" w:type="dxa"/>
                    <w:right w:w="108" w:type="dxa"/>
                  </w:tcMar>
                </w:tcPr>
                <w:p w14:paraId="1498A8B2" w14:textId="77777777" w:rsidR="000333AF" w:rsidRPr="005228EA" w:rsidRDefault="000333AF" w:rsidP="000333AF">
                  <w:pPr>
                    <w:autoSpaceDE w:val="0"/>
                    <w:autoSpaceDN w:val="0"/>
                    <w:adjustRightInd w:val="0"/>
                    <w:rPr>
                      <w:rFonts w:asciiTheme="minorHAnsi" w:hAnsiTheme="minorHAnsi" w:cstheme="minorHAnsi"/>
                      <w:sz w:val="20"/>
                      <w:szCs w:val="20"/>
                    </w:rPr>
                  </w:pPr>
                  <w:proofErr w:type="spellStart"/>
                  <w:r w:rsidRPr="005228EA">
                    <w:rPr>
                      <w:rFonts w:asciiTheme="minorHAnsi" w:hAnsiTheme="minorHAnsi" w:cstheme="minorHAnsi"/>
                      <w:b/>
                      <w:sz w:val="20"/>
                      <w:szCs w:val="20"/>
                    </w:rPr>
                    <w:t>DataSource</w:t>
                  </w:r>
                  <w:proofErr w:type="spellEnd"/>
                </w:p>
              </w:tc>
              <w:tc>
                <w:tcPr>
                  <w:tcW w:w="1745" w:type="dxa"/>
                  <w:tcMar>
                    <w:left w:w="108" w:type="dxa"/>
                    <w:right w:w="108" w:type="dxa"/>
                  </w:tcMar>
                </w:tcPr>
                <w:p w14:paraId="3F8C6AEA" w14:textId="77777777" w:rsidR="000333AF" w:rsidRPr="005228EA" w:rsidRDefault="000333AF" w:rsidP="000333AF">
                  <w:pPr>
                    <w:autoSpaceDE w:val="0"/>
                    <w:autoSpaceDN w:val="0"/>
                    <w:adjustRightInd w:val="0"/>
                    <w:rPr>
                      <w:rFonts w:asciiTheme="minorHAnsi" w:hAnsiTheme="minorHAnsi" w:cstheme="minorHAnsi"/>
                      <w:sz w:val="20"/>
                      <w:szCs w:val="20"/>
                    </w:rPr>
                  </w:pPr>
                  <w:proofErr w:type="spellStart"/>
                  <w:r w:rsidRPr="005228EA">
                    <w:rPr>
                      <w:rFonts w:asciiTheme="minorHAnsi" w:hAnsiTheme="minorHAnsi" w:cstheme="minorHAnsi"/>
                      <w:b/>
                      <w:sz w:val="20"/>
                      <w:szCs w:val="20"/>
                    </w:rPr>
                    <w:t>UpdateFrequency</w:t>
                  </w:r>
                  <w:proofErr w:type="spellEnd"/>
                </w:p>
              </w:tc>
              <w:tc>
                <w:tcPr>
                  <w:tcW w:w="716" w:type="dxa"/>
                  <w:tcMar>
                    <w:left w:w="108" w:type="dxa"/>
                    <w:right w:w="108" w:type="dxa"/>
                  </w:tcMar>
                </w:tcPr>
                <w:p w14:paraId="08EE59F8"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b/>
                      <w:sz w:val="20"/>
                      <w:szCs w:val="20"/>
                    </w:rPr>
                    <w:t>Notes</w:t>
                  </w:r>
                </w:p>
              </w:tc>
            </w:tr>
            <w:tr w:rsidR="000333AF" w:rsidRPr="0056227C" w14:paraId="49729033" w14:textId="77777777" w:rsidTr="0056227C">
              <w:trPr>
                <w:trHeight w:val="1050"/>
              </w:trPr>
              <w:tc>
                <w:tcPr>
                  <w:tcW w:w="975" w:type="dxa"/>
                  <w:tcMar>
                    <w:left w:w="108" w:type="dxa"/>
                    <w:right w:w="108" w:type="dxa"/>
                  </w:tcMar>
                </w:tcPr>
                <w:p w14:paraId="44FAFBCE" w14:textId="77777777" w:rsidR="000333AF" w:rsidRPr="005228EA" w:rsidRDefault="000333AF" w:rsidP="000333AF">
                  <w:pPr>
                    <w:autoSpaceDE w:val="0"/>
                    <w:autoSpaceDN w:val="0"/>
                    <w:adjustRightInd w:val="0"/>
                    <w:rPr>
                      <w:rFonts w:asciiTheme="minorHAnsi" w:hAnsiTheme="minorHAnsi" w:cstheme="minorHAnsi"/>
                      <w:sz w:val="20"/>
                      <w:szCs w:val="20"/>
                    </w:rPr>
                  </w:pPr>
                  <w:r w:rsidRPr="0056227C">
                    <w:rPr>
                      <w:rFonts w:asciiTheme="minorHAnsi" w:hAnsiTheme="minorHAnsi" w:cstheme="minorHAnsi"/>
                      <w:sz w:val="20"/>
                      <w:szCs w:val="20"/>
                    </w:rPr>
                    <w:t>Presence</w:t>
                  </w:r>
                </w:p>
              </w:tc>
              <w:tc>
                <w:tcPr>
                  <w:tcW w:w="2955" w:type="dxa"/>
                  <w:tcMar>
                    <w:left w:w="108" w:type="dxa"/>
                    <w:right w:w="108" w:type="dxa"/>
                  </w:tcMar>
                </w:tcPr>
                <w:p w14:paraId="6B9AF0BD" w14:textId="3B8FE952"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sz w:val="20"/>
                      <w:szCs w:val="20"/>
                    </w:rPr>
                    <w:t xml:space="preserve">Dolphins: </w:t>
                  </w:r>
                  <w:r w:rsidR="003B67A3" w:rsidRPr="005228EA">
                    <w:rPr>
                      <w:rFonts w:asciiTheme="minorHAnsi" w:hAnsiTheme="minorHAnsi" w:cstheme="minorHAnsi"/>
                      <w:sz w:val="20"/>
                      <w:szCs w:val="20"/>
                    </w:rPr>
                    <w:t>seasonal visitors</w:t>
                  </w:r>
                  <w:r w:rsidRPr="005228EA">
                    <w:rPr>
                      <w:rFonts w:asciiTheme="minorHAnsi" w:hAnsiTheme="minorHAnsi" w:cstheme="minorHAnsi"/>
                      <w:sz w:val="20"/>
                      <w:szCs w:val="20"/>
                    </w:rPr>
                    <w:t>, only during spring</w:t>
                  </w:r>
                </w:p>
                <w:p w14:paraId="321279DF"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sz w:val="20"/>
                      <w:szCs w:val="20"/>
                    </w:rPr>
                    <w:t>Exception: blue whale (one observation)</w:t>
                  </w:r>
                </w:p>
              </w:tc>
              <w:tc>
                <w:tcPr>
                  <w:tcW w:w="2991" w:type="dxa"/>
                  <w:tcMar>
                    <w:left w:w="108" w:type="dxa"/>
                    <w:right w:w="108" w:type="dxa"/>
                  </w:tcMar>
                </w:tcPr>
                <w:p w14:paraId="09DA398E" w14:textId="77777777" w:rsidR="000333AF" w:rsidRPr="005228EA"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sz w:val="20"/>
                      <w:szCs w:val="20"/>
                    </w:rPr>
                    <w:t>JREDS</w:t>
                  </w:r>
                </w:p>
                <w:p w14:paraId="13DEB263" w14:textId="77777777" w:rsidR="000333AF" w:rsidRPr="005228EA" w:rsidRDefault="000333AF" w:rsidP="000333AF">
                  <w:pPr>
                    <w:autoSpaceDE w:val="0"/>
                    <w:autoSpaceDN w:val="0"/>
                    <w:adjustRightInd w:val="0"/>
                    <w:rPr>
                      <w:rFonts w:asciiTheme="minorHAnsi" w:hAnsiTheme="minorHAnsi" w:cstheme="minorHAnsi"/>
                      <w:sz w:val="20"/>
                      <w:szCs w:val="20"/>
                    </w:rPr>
                  </w:pPr>
                  <w:proofErr w:type="spellStart"/>
                  <w:r w:rsidRPr="005228EA">
                    <w:rPr>
                      <w:rFonts w:asciiTheme="minorHAnsi" w:hAnsiTheme="minorHAnsi" w:cstheme="minorHAnsi"/>
                      <w:sz w:val="20"/>
                      <w:szCs w:val="20"/>
                    </w:rPr>
                    <w:t>Reefcheck</w:t>
                  </w:r>
                  <w:proofErr w:type="spellEnd"/>
                </w:p>
                <w:p w14:paraId="616E4379" w14:textId="77777777" w:rsidR="000333AF" w:rsidRPr="00994E4B" w:rsidRDefault="000333AF" w:rsidP="000333AF">
                  <w:pPr>
                    <w:autoSpaceDE w:val="0"/>
                    <w:autoSpaceDN w:val="0"/>
                    <w:adjustRightInd w:val="0"/>
                    <w:rPr>
                      <w:rFonts w:asciiTheme="minorHAnsi" w:hAnsiTheme="minorHAnsi" w:cstheme="minorHAnsi"/>
                      <w:sz w:val="20"/>
                      <w:szCs w:val="20"/>
                    </w:rPr>
                  </w:pPr>
                  <w:r w:rsidRPr="005228EA">
                    <w:rPr>
                      <w:rFonts w:asciiTheme="minorHAnsi" w:hAnsiTheme="minorHAnsi" w:cstheme="minorHAnsi"/>
                      <w:sz w:val="20"/>
                      <w:szCs w:val="20"/>
                    </w:rPr>
                    <w:t>National Monitoring programme</w:t>
                  </w:r>
                </w:p>
              </w:tc>
              <w:tc>
                <w:tcPr>
                  <w:tcW w:w="1745" w:type="dxa"/>
                  <w:tcMar>
                    <w:left w:w="108" w:type="dxa"/>
                    <w:right w:w="108" w:type="dxa"/>
                  </w:tcMar>
                </w:tcPr>
                <w:p w14:paraId="5E1F6C0C" w14:textId="77777777" w:rsidR="000333AF" w:rsidRPr="00994E4B" w:rsidRDefault="000333AF" w:rsidP="000333AF">
                  <w:pPr>
                    <w:autoSpaceDE w:val="0"/>
                    <w:autoSpaceDN w:val="0"/>
                    <w:adjustRightInd w:val="0"/>
                    <w:rPr>
                      <w:rFonts w:asciiTheme="minorHAnsi" w:hAnsiTheme="minorHAnsi" w:cstheme="minorHAnsi"/>
                      <w:sz w:val="20"/>
                      <w:szCs w:val="20"/>
                    </w:rPr>
                  </w:pPr>
                </w:p>
              </w:tc>
              <w:tc>
                <w:tcPr>
                  <w:tcW w:w="716" w:type="dxa"/>
                  <w:tcMar>
                    <w:left w:w="108" w:type="dxa"/>
                    <w:right w:w="108" w:type="dxa"/>
                  </w:tcMar>
                </w:tcPr>
                <w:p w14:paraId="7680E232" w14:textId="77777777" w:rsidR="000333AF" w:rsidRPr="00994E4B" w:rsidRDefault="000333AF" w:rsidP="000333AF">
                  <w:pPr>
                    <w:autoSpaceDE w:val="0"/>
                    <w:autoSpaceDN w:val="0"/>
                    <w:adjustRightInd w:val="0"/>
                    <w:rPr>
                      <w:rFonts w:asciiTheme="minorHAnsi" w:hAnsiTheme="minorHAnsi" w:cstheme="minorHAnsi"/>
                      <w:sz w:val="20"/>
                      <w:szCs w:val="20"/>
                    </w:rPr>
                  </w:pPr>
                </w:p>
              </w:tc>
            </w:tr>
          </w:tbl>
          <w:p w14:paraId="60918E3B" w14:textId="77777777" w:rsidR="00453452" w:rsidRPr="003C1015" w:rsidRDefault="00453452" w:rsidP="003C1015">
            <w:pPr>
              <w:snapToGrid w:val="0"/>
              <w:rPr>
                <w:rFonts w:asciiTheme="minorHAnsi" w:hAnsiTheme="minorHAnsi" w:cstheme="minorHAnsi"/>
                <w:sz w:val="20"/>
                <w:szCs w:val="20"/>
                <w:lang w:val="en-GB"/>
              </w:rPr>
            </w:pPr>
          </w:p>
          <w:p w14:paraId="420B8FB4" w14:textId="77777777" w:rsidR="003C1015" w:rsidRPr="003C1015" w:rsidRDefault="003C1015" w:rsidP="00474518">
            <w:pPr>
              <w:snapToGrid w:val="0"/>
              <w:rPr>
                <w:rFonts w:asciiTheme="minorHAnsi" w:hAnsiTheme="minorHAnsi" w:cstheme="minorHAnsi"/>
                <w:b/>
                <w:bCs/>
                <w:sz w:val="20"/>
                <w:szCs w:val="20"/>
                <w:lang w:val="en-GB"/>
              </w:rPr>
            </w:pPr>
          </w:p>
        </w:tc>
      </w:tr>
      <w:tr w:rsidR="00F06FBF" w:rsidRPr="00A96E55" w14:paraId="4FB80019"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A2B9E" w14:textId="77777777" w:rsidR="00F06FBF" w:rsidRPr="003C1015" w:rsidRDefault="00F06FBF" w:rsidP="00474518">
            <w:pPr>
              <w:pStyle w:val="titolotabella"/>
              <w:snapToGrid w:val="0"/>
              <w:spacing w:before="60" w:after="60"/>
              <w:jc w:val="center"/>
              <w:rPr>
                <w:rFonts w:asciiTheme="minorHAnsi" w:hAnsiTheme="minorHAnsi" w:cstheme="minorHAnsi"/>
                <w:sz w:val="20"/>
                <w:szCs w:val="20"/>
                <w:lang w:val="en-GB"/>
              </w:rPr>
            </w:pPr>
            <w:r w:rsidRPr="003C1015">
              <w:rPr>
                <w:rFonts w:asciiTheme="minorHAnsi" w:hAnsiTheme="minorHAnsi" w:cstheme="minorHAnsi"/>
                <w:sz w:val="20"/>
                <w:szCs w:val="20"/>
                <w:lang w:val="en-GB"/>
              </w:rPr>
              <w:lastRenderedPageBreak/>
              <w:t xml:space="preserve">Data Collection Procedure </w:t>
            </w:r>
          </w:p>
        </w:tc>
      </w:tr>
      <w:tr w:rsidR="00F06FBF" w:rsidRPr="0056227C" w14:paraId="15E8F7CD" w14:textId="77777777" w:rsidTr="00CD51E6">
        <w:tc>
          <w:tcPr>
            <w:tcW w:w="1322" w:type="dxa"/>
            <w:tcBorders>
              <w:top w:val="single" w:sz="4" w:space="0" w:color="000000"/>
              <w:left w:val="single" w:sz="4" w:space="0" w:color="000000"/>
              <w:bottom w:val="single" w:sz="4" w:space="0" w:color="000000"/>
            </w:tcBorders>
            <w:shd w:val="clear" w:color="auto" w:fill="auto"/>
          </w:tcPr>
          <w:p w14:paraId="60E8A5A9" w14:textId="77777777" w:rsidR="00F06FBF" w:rsidRPr="003C1015" w:rsidRDefault="00F06FBF" w:rsidP="00474518">
            <w:pPr>
              <w:pStyle w:val="titolotabella"/>
              <w:snapToGrid w:val="0"/>
              <w:spacing w:before="60" w:after="60"/>
              <w:rPr>
                <w:rFonts w:asciiTheme="minorHAnsi" w:hAnsiTheme="minorHAnsi" w:cstheme="minorHAnsi"/>
                <w:bCs/>
                <w:sz w:val="20"/>
                <w:szCs w:val="20"/>
                <w:lang w:val="en-GB"/>
              </w:rPr>
            </w:pPr>
            <w:r w:rsidRPr="003C1015">
              <w:rPr>
                <w:rFonts w:asciiTheme="minorHAnsi" w:hAnsiTheme="minorHAnsi" w:cstheme="minorHAnsi"/>
                <w:bCs/>
                <w:sz w:val="20"/>
                <w:szCs w:val="20"/>
                <w:lang w:val="en-GB"/>
              </w:rPr>
              <w:t xml:space="preserve">Staff </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0BF27169" w14:textId="4313CB50" w:rsidR="00C745CD" w:rsidRPr="003C1015" w:rsidRDefault="00C745CD" w:rsidP="00474518">
            <w:pPr>
              <w:snapToGrid w:val="0"/>
              <w:jc w:val="both"/>
              <w:rPr>
                <w:rFonts w:asciiTheme="minorHAnsi" w:hAnsiTheme="minorHAnsi" w:cstheme="minorHAnsi"/>
                <w:sz w:val="20"/>
                <w:szCs w:val="20"/>
                <w:lang w:val="en-GB"/>
              </w:rPr>
            </w:pPr>
            <w:r w:rsidRPr="003C1015">
              <w:rPr>
                <w:rFonts w:asciiTheme="minorHAnsi" w:hAnsiTheme="minorHAnsi" w:cstheme="minorHAnsi"/>
                <w:sz w:val="20"/>
                <w:szCs w:val="20"/>
                <w:lang w:val="en-GB"/>
              </w:rPr>
              <w:t>Trainers to prepare the</w:t>
            </w:r>
            <w:r w:rsidR="00D816BE">
              <w:rPr>
                <w:rFonts w:asciiTheme="minorHAnsi" w:hAnsiTheme="minorHAnsi" w:cstheme="minorHAnsi"/>
                <w:sz w:val="20"/>
                <w:szCs w:val="20"/>
                <w:lang w:val="en-GB"/>
              </w:rPr>
              <w:t xml:space="preserve"> diving centres’ operators </w:t>
            </w:r>
            <w:r w:rsidR="00CA11DD" w:rsidRPr="003C1015">
              <w:rPr>
                <w:rFonts w:asciiTheme="minorHAnsi" w:hAnsiTheme="minorHAnsi" w:cstheme="minorHAnsi"/>
                <w:sz w:val="20"/>
                <w:szCs w:val="20"/>
                <w:lang w:val="en-GB"/>
              </w:rPr>
              <w:t>(first phase)</w:t>
            </w:r>
          </w:p>
          <w:p w14:paraId="3202AB7D" w14:textId="1DC7E357" w:rsidR="00F06FBF" w:rsidRDefault="004871A5" w:rsidP="00474518">
            <w:pPr>
              <w:snapToGrid w:val="0"/>
              <w:jc w:val="both"/>
              <w:rPr>
                <w:rFonts w:asciiTheme="minorHAnsi" w:hAnsiTheme="minorHAnsi" w:cstheme="minorHAnsi"/>
                <w:sz w:val="20"/>
                <w:szCs w:val="20"/>
                <w:lang w:val="en-GB"/>
              </w:rPr>
            </w:pPr>
            <w:r w:rsidRPr="003C1015">
              <w:rPr>
                <w:rFonts w:asciiTheme="minorHAnsi" w:hAnsiTheme="minorHAnsi" w:cstheme="minorHAnsi"/>
                <w:sz w:val="20"/>
                <w:szCs w:val="20"/>
                <w:lang w:val="en-GB"/>
              </w:rPr>
              <w:t>Diving tourists (volunteers?) and diving centres’ o</w:t>
            </w:r>
            <w:r w:rsidR="000E47D4">
              <w:rPr>
                <w:rFonts w:asciiTheme="minorHAnsi" w:hAnsiTheme="minorHAnsi" w:cstheme="minorHAnsi"/>
                <w:sz w:val="20"/>
                <w:szCs w:val="20"/>
                <w:lang w:val="en-GB"/>
              </w:rPr>
              <w:t>perators</w:t>
            </w:r>
            <w:r w:rsidR="0072091C" w:rsidRPr="003C1015">
              <w:rPr>
                <w:rFonts w:asciiTheme="minorHAnsi" w:hAnsiTheme="minorHAnsi" w:cstheme="minorHAnsi"/>
                <w:sz w:val="20"/>
                <w:szCs w:val="20"/>
                <w:lang w:val="en-GB"/>
              </w:rPr>
              <w:t xml:space="preserve"> willing to participate to the monitoring protocol</w:t>
            </w:r>
            <w:r w:rsidR="00414E0D">
              <w:rPr>
                <w:rFonts w:asciiTheme="minorHAnsi" w:hAnsiTheme="minorHAnsi" w:cstheme="minorHAnsi"/>
                <w:sz w:val="20"/>
                <w:szCs w:val="20"/>
                <w:lang w:val="en-GB"/>
              </w:rPr>
              <w:t>.</w:t>
            </w:r>
          </w:p>
          <w:p w14:paraId="58281CE2" w14:textId="7041EC1C" w:rsidR="000E47D4" w:rsidRPr="003C1015" w:rsidRDefault="000E47D4" w:rsidP="00474518">
            <w:pPr>
              <w:snapToGrid w:val="0"/>
              <w:jc w:val="both"/>
              <w:rPr>
                <w:rFonts w:asciiTheme="minorHAnsi" w:hAnsiTheme="minorHAnsi" w:cstheme="minorHAnsi"/>
                <w:sz w:val="20"/>
                <w:szCs w:val="20"/>
                <w:lang w:val="en-GB"/>
              </w:rPr>
            </w:pPr>
            <w:r>
              <w:rPr>
                <w:rFonts w:asciiTheme="minorHAnsi" w:hAnsiTheme="minorHAnsi" w:cstheme="minorHAnsi"/>
                <w:sz w:val="20"/>
                <w:szCs w:val="20"/>
                <w:lang w:val="en-GB"/>
              </w:rPr>
              <w:t>JREDS staff (for the field work and for entering data or both the activities)</w:t>
            </w:r>
            <w:r w:rsidR="00414E0D">
              <w:rPr>
                <w:rFonts w:asciiTheme="minorHAnsi" w:hAnsiTheme="minorHAnsi" w:cstheme="minorHAnsi"/>
                <w:sz w:val="20"/>
                <w:szCs w:val="20"/>
                <w:lang w:val="en-GB"/>
              </w:rPr>
              <w:t>.</w:t>
            </w:r>
          </w:p>
        </w:tc>
      </w:tr>
      <w:tr w:rsidR="00F06FBF" w:rsidRPr="0056227C" w14:paraId="4B6FFD0A" w14:textId="77777777" w:rsidTr="00E772B8">
        <w:trPr>
          <w:trHeight w:val="833"/>
        </w:trPr>
        <w:tc>
          <w:tcPr>
            <w:tcW w:w="1322" w:type="dxa"/>
            <w:tcBorders>
              <w:left w:val="single" w:sz="4" w:space="0" w:color="000000"/>
              <w:bottom w:val="single" w:sz="4" w:space="0" w:color="000000"/>
            </w:tcBorders>
            <w:shd w:val="clear" w:color="auto" w:fill="auto"/>
          </w:tcPr>
          <w:p w14:paraId="257723F4" w14:textId="77777777" w:rsidR="00F06FBF" w:rsidRPr="003C1015" w:rsidRDefault="00F06FBF" w:rsidP="00474518">
            <w:pPr>
              <w:pStyle w:val="titolotabella"/>
              <w:snapToGrid w:val="0"/>
              <w:spacing w:before="60" w:after="60"/>
              <w:rPr>
                <w:rFonts w:asciiTheme="minorHAnsi" w:hAnsiTheme="minorHAnsi" w:cstheme="minorHAnsi"/>
                <w:bCs/>
                <w:sz w:val="20"/>
                <w:szCs w:val="20"/>
                <w:lang w:val="en-GB"/>
              </w:rPr>
            </w:pPr>
            <w:r w:rsidRPr="003C1015">
              <w:rPr>
                <w:rFonts w:asciiTheme="minorHAnsi" w:hAnsiTheme="minorHAnsi" w:cstheme="minorHAnsi"/>
                <w:bCs/>
                <w:sz w:val="20"/>
                <w:szCs w:val="20"/>
                <w:lang w:val="en-GB"/>
              </w:rPr>
              <w:t>Equipment</w:t>
            </w:r>
          </w:p>
        </w:tc>
        <w:tc>
          <w:tcPr>
            <w:tcW w:w="8380" w:type="dxa"/>
            <w:gridSpan w:val="2"/>
            <w:tcBorders>
              <w:left w:val="single" w:sz="4" w:space="0" w:color="000000"/>
              <w:bottom w:val="single" w:sz="4" w:space="0" w:color="000000"/>
              <w:right w:val="single" w:sz="4" w:space="0" w:color="000000"/>
            </w:tcBorders>
            <w:shd w:val="clear" w:color="auto" w:fill="auto"/>
          </w:tcPr>
          <w:p w14:paraId="346BA06F" w14:textId="50ACE446" w:rsidR="0072091C" w:rsidRDefault="00363DE5" w:rsidP="00014300">
            <w:pPr>
              <w:tabs>
                <w:tab w:val="left" w:pos="980"/>
              </w:tabs>
              <w:rPr>
                <w:rFonts w:asciiTheme="minorHAnsi" w:eastAsia="Times New Roman" w:hAnsiTheme="minorHAnsi" w:cstheme="minorHAnsi"/>
                <w:sz w:val="20"/>
                <w:szCs w:val="20"/>
                <w:lang w:val="en-GB"/>
              </w:rPr>
            </w:pPr>
            <w:r>
              <w:rPr>
                <w:rFonts w:asciiTheme="minorHAnsi" w:eastAsia="Times New Roman" w:hAnsiTheme="minorHAnsi" w:cstheme="minorHAnsi"/>
                <w:sz w:val="20"/>
                <w:szCs w:val="20"/>
                <w:lang w:val="en-GB"/>
              </w:rPr>
              <w:t>Other</w:t>
            </w:r>
          </w:p>
          <w:p w14:paraId="54580918" w14:textId="34B6264A" w:rsidR="00AB2469" w:rsidRPr="003C1015" w:rsidRDefault="00363DE5" w:rsidP="00014300">
            <w:pPr>
              <w:tabs>
                <w:tab w:val="left" w:pos="980"/>
              </w:tabs>
              <w:rPr>
                <w:rFonts w:asciiTheme="minorHAnsi" w:eastAsia="Times New Roman" w:hAnsiTheme="minorHAnsi" w:cstheme="minorHAnsi"/>
                <w:sz w:val="20"/>
                <w:szCs w:val="20"/>
                <w:lang w:val="en-GB"/>
              </w:rPr>
            </w:pPr>
            <w:r>
              <w:rPr>
                <w:rFonts w:asciiTheme="minorHAnsi" w:eastAsia="Times New Roman" w:hAnsiTheme="minorHAnsi" w:cstheme="minorHAnsi"/>
                <w:sz w:val="20"/>
                <w:szCs w:val="20"/>
                <w:lang w:val="en-GB"/>
              </w:rPr>
              <w:t>Camera</w:t>
            </w:r>
          </w:p>
          <w:p w14:paraId="66AB0F1F" w14:textId="2AA7CAC7" w:rsidR="00AB2469" w:rsidRPr="003C1015" w:rsidRDefault="00AB2469" w:rsidP="00AB2469">
            <w:pPr>
              <w:tabs>
                <w:tab w:val="left" w:pos="980"/>
              </w:tabs>
              <w:rPr>
                <w:rFonts w:asciiTheme="minorHAnsi" w:eastAsia="Times New Roman" w:hAnsiTheme="minorHAnsi" w:cstheme="minorHAnsi"/>
                <w:sz w:val="20"/>
                <w:szCs w:val="20"/>
                <w:lang w:val="en-GB"/>
              </w:rPr>
            </w:pPr>
            <w:r>
              <w:rPr>
                <w:rFonts w:asciiTheme="minorHAnsi" w:eastAsia="Times New Roman" w:hAnsiTheme="minorHAnsi" w:cstheme="minorHAnsi"/>
                <w:sz w:val="20"/>
                <w:szCs w:val="20"/>
                <w:lang w:val="en-GB"/>
              </w:rPr>
              <w:t>iPad (to register the info)</w:t>
            </w:r>
          </w:p>
        </w:tc>
      </w:tr>
      <w:tr w:rsidR="00F06FBF" w:rsidRPr="0056227C" w14:paraId="491C3FCC" w14:textId="77777777" w:rsidTr="00CD51E6">
        <w:tc>
          <w:tcPr>
            <w:tcW w:w="1322" w:type="dxa"/>
            <w:tcBorders>
              <w:top w:val="single" w:sz="4" w:space="0" w:color="000000"/>
              <w:left w:val="single" w:sz="4" w:space="0" w:color="000000"/>
              <w:bottom w:val="single" w:sz="4" w:space="0" w:color="000000"/>
            </w:tcBorders>
            <w:shd w:val="clear" w:color="auto" w:fill="auto"/>
          </w:tcPr>
          <w:p w14:paraId="224B4E3D" w14:textId="77777777" w:rsidR="00F06FBF" w:rsidRPr="00A96E55" w:rsidRDefault="00F06FBF" w:rsidP="00474518">
            <w:pPr>
              <w:pStyle w:val="titolotabella"/>
              <w:snapToGrid w:val="0"/>
              <w:spacing w:before="60" w:after="60"/>
              <w:rPr>
                <w:rFonts w:asciiTheme="minorHAnsi" w:hAnsiTheme="minorHAnsi" w:cstheme="minorHAnsi"/>
                <w:bCs/>
                <w:sz w:val="20"/>
                <w:szCs w:val="20"/>
                <w:lang w:val="en-GB"/>
              </w:rPr>
            </w:pPr>
            <w:r w:rsidRPr="00A96E55">
              <w:rPr>
                <w:rFonts w:asciiTheme="minorHAnsi" w:hAnsiTheme="minorHAnsi" w:cstheme="minorHAnsi"/>
                <w:bCs/>
                <w:sz w:val="20"/>
                <w:szCs w:val="20"/>
                <w:lang w:val="en-GB"/>
              </w:rPr>
              <w:t>Protocol</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67FD2FE7" w14:textId="1450F8D8" w:rsidR="00AE69F2" w:rsidRDefault="00A77FB0" w:rsidP="00474518">
            <w:pPr>
              <w:snapToGrid w:val="0"/>
              <w:jc w:val="both"/>
              <w:rPr>
                <w:rFonts w:asciiTheme="minorHAnsi" w:eastAsiaTheme="minorHAnsi" w:hAnsiTheme="minorHAnsi" w:cstheme="minorHAnsi"/>
                <w:color w:val="242424"/>
                <w:kern w:val="0"/>
                <w:sz w:val="20"/>
                <w:szCs w:val="20"/>
                <w:lang w:val="en-GB" w:eastAsia="en-US" w:bidi="ar-SA"/>
              </w:rPr>
            </w:pPr>
            <w:r w:rsidRPr="00A96E55">
              <w:rPr>
                <w:rFonts w:asciiTheme="minorHAnsi" w:hAnsiTheme="minorHAnsi" w:cstheme="minorHAnsi"/>
                <w:b/>
                <w:bCs/>
                <w:sz w:val="20"/>
                <w:szCs w:val="20"/>
                <w:lang w:val="en-GB"/>
              </w:rPr>
              <w:t>Monitoring goal a):</w:t>
            </w:r>
            <w:r w:rsidRPr="00A96E55">
              <w:rPr>
                <w:rFonts w:asciiTheme="minorHAnsi" w:hAnsiTheme="minorHAnsi" w:cstheme="minorHAnsi"/>
                <w:sz w:val="20"/>
                <w:szCs w:val="20"/>
                <w:lang w:val="en-GB"/>
              </w:rPr>
              <w:t xml:space="preserve"> </w:t>
            </w:r>
            <w:r w:rsidR="004526CD" w:rsidRPr="00A96E55">
              <w:rPr>
                <w:rFonts w:asciiTheme="minorHAnsi" w:hAnsiTheme="minorHAnsi" w:cstheme="minorHAnsi"/>
                <w:sz w:val="20"/>
                <w:szCs w:val="20"/>
                <w:lang w:val="en-GB"/>
              </w:rPr>
              <w:t xml:space="preserve">updating the maps of </w:t>
            </w:r>
            <w:r w:rsidR="004526CD" w:rsidRPr="00A96E55">
              <w:rPr>
                <w:rFonts w:asciiTheme="minorHAnsi" w:eastAsiaTheme="minorHAnsi" w:hAnsiTheme="minorHAnsi" w:cstheme="minorHAnsi"/>
                <w:color w:val="242424"/>
                <w:kern w:val="0"/>
                <w:sz w:val="20"/>
                <w:szCs w:val="20"/>
                <w:lang w:val="en-GB" w:eastAsia="en-US" w:bidi="ar-SA"/>
              </w:rPr>
              <w:t>Wissam Yahia Al-Hayek (2016)</w:t>
            </w:r>
            <w:r w:rsidR="00D816BE">
              <w:rPr>
                <w:rFonts w:asciiTheme="minorHAnsi" w:eastAsiaTheme="minorHAnsi" w:hAnsiTheme="minorHAnsi" w:cstheme="minorHAnsi"/>
                <w:color w:val="242424"/>
                <w:kern w:val="0"/>
                <w:sz w:val="20"/>
                <w:szCs w:val="20"/>
                <w:lang w:val="en-GB" w:eastAsia="en-US" w:bidi="ar-SA"/>
              </w:rPr>
              <w:t>.</w:t>
            </w:r>
            <w:r w:rsidR="000A7D1A" w:rsidRPr="00A96E55">
              <w:rPr>
                <w:rFonts w:asciiTheme="minorHAnsi" w:eastAsiaTheme="minorHAnsi" w:hAnsiTheme="minorHAnsi" w:cstheme="minorHAnsi"/>
                <w:color w:val="242424"/>
                <w:kern w:val="0"/>
                <w:sz w:val="20"/>
                <w:szCs w:val="20"/>
                <w:lang w:val="en-GB" w:eastAsia="en-US" w:bidi="ar-SA"/>
              </w:rPr>
              <w:t xml:space="preserve"> </w:t>
            </w:r>
            <w:r w:rsidR="00D41459">
              <w:rPr>
                <w:rFonts w:asciiTheme="minorHAnsi" w:eastAsiaTheme="minorHAnsi" w:hAnsiTheme="minorHAnsi" w:cstheme="minorHAnsi"/>
                <w:color w:val="242424"/>
                <w:kern w:val="0"/>
                <w:sz w:val="20"/>
                <w:szCs w:val="20"/>
                <w:lang w:val="en-GB" w:eastAsia="en-US" w:bidi="ar-SA"/>
              </w:rPr>
              <w:t xml:space="preserve">In the ISP the database </w:t>
            </w:r>
            <w:r w:rsidR="00A82F5F">
              <w:rPr>
                <w:rFonts w:asciiTheme="minorHAnsi" w:eastAsiaTheme="minorHAnsi" w:hAnsiTheme="minorHAnsi" w:cstheme="minorHAnsi"/>
                <w:color w:val="242424"/>
                <w:kern w:val="0"/>
                <w:sz w:val="20"/>
                <w:szCs w:val="20"/>
                <w:lang w:val="en-GB" w:eastAsia="en-US" w:bidi="ar-SA"/>
              </w:rPr>
              <w:t>of 2014 reports the</w:t>
            </w:r>
            <w:r w:rsidR="00D41459">
              <w:rPr>
                <w:rFonts w:asciiTheme="minorHAnsi" w:eastAsiaTheme="minorHAnsi" w:hAnsiTheme="minorHAnsi" w:cstheme="minorHAnsi"/>
                <w:color w:val="242424"/>
                <w:kern w:val="0"/>
                <w:sz w:val="20"/>
                <w:szCs w:val="20"/>
                <w:lang w:val="en-GB" w:eastAsia="en-US" w:bidi="ar-SA"/>
              </w:rPr>
              <w:t xml:space="preserve"> </w:t>
            </w:r>
            <w:r w:rsidR="00A82F5F">
              <w:rPr>
                <w:rFonts w:asciiTheme="minorHAnsi" w:eastAsiaTheme="minorHAnsi" w:hAnsiTheme="minorHAnsi" w:cstheme="minorHAnsi"/>
                <w:color w:val="242424"/>
                <w:kern w:val="0"/>
                <w:sz w:val="20"/>
                <w:szCs w:val="20"/>
                <w:lang w:val="en-GB" w:eastAsia="en-US" w:bidi="ar-SA"/>
              </w:rPr>
              <w:t>“n</w:t>
            </w:r>
            <w:r w:rsidR="00D41459">
              <w:rPr>
                <w:rFonts w:asciiTheme="minorHAnsi" w:eastAsiaTheme="minorHAnsi" w:hAnsiTheme="minorHAnsi" w:cstheme="minorHAnsi"/>
                <w:color w:val="242424"/>
                <w:kern w:val="0"/>
                <w:sz w:val="20"/>
                <w:szCs w:val="20"/>
                <w:lang w:val="en-GB" w:eastAsia="en-US" w:bidi="ar-SA"/>
              </w:rPr>
              <w:t xml:space="preserve">ame of the </w:t>
            </w:r>
            <w:r w:rsidR="00A82F5F">
              <w:rPr>
                <w:rFonts w:asciiTheme="minorHAnsi" w:eastAsiaTheme="minorHAnsi" w:hAnsiTheme="minorHAnsi" w:cstheme="minorHAnsi"/>
                <w:color w:val="242424"/>
                <w:kern w:val="0"/>
                <w:sz w:val="20"/>
                <w:szCs w:val="20"/>
                <w:lang w:val="en-GB" w:eastAsia="en-US" w:bidi="ar-SA"/>
              </w:rPr>
              <w:t>s</w:t>
            </w:r>
            <w:r w:rsidR="00D41459">
              <w:rPr>
                <w:rFonts w:asciiTheme="minorHAnsi" w:eastAsiaTheme="minorHAnsi" w:hAnsiTheme="minorHAnsi" w:cstheme="minorHAnsi"/>
                <w:color w:val="242424"/>
                <w:kern w:val="0"/>
                <w:sz w:val="20"/>
                <w:szCs w:val="20"/>
                <w:lang w:val="en-GB" w:eastAsia="en-US" w:bidi="ar-SA"/>
              </w:rPr>
              <w:t>ite</w:t>
            </w:r>
            <w:r w:rsidR="00A82F5F">
              <w:rPr>
                <w:rFonts w:asciiTheme="minorHAnsi" w:eastAsiaTheme="minorHAnsi" w:hAnsiTheme="minorHAnsi" w:cstheme="minorHAnsi"/>
                <w:color w:val="242424"/>
                <w:kern w:val="0"/>
                <w:sz w:val="20"/>
                <w:szCs w:val="20"/>
                <w:lang w:val="en-GB" w:eastAsia="en-US" w:bidi="ar-SA"/>
              </w:rPr>
              <w:t>” and the “n</w:t>
            </w:r>
            <w:r w:rsidR="00D41459">
              <w:rPr>
                <w:rFonts w:asciiTheme="minorHAnsi" w:eastAsiaTheme="minorHAnsi" w:hAnsiTheme="minorHAnsi" w:cstheme="minorHAnsi"/>
                <w:color w:val="242424"/>
                <w:kern w:val="0"/>
                <w:sz w:val="20"/>
                <w:szCs w:val="20"/>
                <w:lang w:val="en-GB" w:eastAsia="en-US" w:bidi="ar-SA"/>
              </w:rPr>
              <w:t>ame of the diving centre</w:t>
            </w:r>
            <w:r w:rsidR="00A82F5F">
              <w:rPr>
                <w:rFonts w:asciiTheme="minorHAnsi" w:eastAsiaTheme="minorHAnsi" w:hAnsiTheme="minorHAnsi" w:cstheme="minorHAnsi"/>
                <w:color w:val="242424"/>
                <w:kern w:val="0"/>
                <w:sz w:val="20"/>
                <w:szCs w:val="20"/>
                <w:lang w:val="en-GB" w:eastAsia="en-US" w:bidi="ar-SA"/>
              </w:rPr>
              <w:t xml:space="preserve">”. As indicators, ISP has both the </w:t>
            </w:r>
            <w:r w:rsidR="00317E37">
              <w:rPr>
                <w:rFonts w:asciiTheme="minorHAnsi" w:eastAsiaTheme="minorHAnsi" w:hAnsiTheme="minorHAnsi" w:cstheme="minorHAnsi"/>
                <w:color w:val="242424"/>
                <w:kern w:val="0"/>
                <w:sz w:val="20"/>
                <w:szCs w:val="20"/>
                <w:lang w:val="en-GB" w:eastAsia="en-US" w:bidi="ar-SA"/>
              </w:rPr>
              <w:t>“</w:t>
            </w:r>
            <w:r w:rsidR="00A82F5F">
              <w:rPr>
                <w:rFonts w:asciiTheme="minorHAnsi" w:eastAsiaTheme="minorHAnsi" w:hAnsiTheme="minorHAnsi" w:cstheme="minorHAnsi"/>
                <w:color w:val="242424"/>
                <w:kern w:val="0"/>
                <w:sz w:val="20"/>
                <w:szCs w:val="20"/>
                <w:lang w:val="en-GB" w:eastAsia="en-US" w:bidi="ar-SA"/>
              </w:rPr>
              <w:t xml:space="preserve">number of </w:t>
            </w:r>
            <w:r w:rsidR="00317E37">
              <w:rPr>
                <w:rFonts w:asciiTheme="minorHAnsi" w:eastAsiaTheme="minorHAnsi" w:hAnsiTheme="minorHAnsi" w:cstheme="minorHAnsi"/>
                <w:color w:val="242424"/>
                <w:kern w:val="0"/>
                <w:sz w:val="20"/>
                <w:szCs w:val="20"/>
                <w:lang w:val="en-GB" w:eastAsia="en-US" w:bidi="ar-SA"/>
              </w:rPr>
              <w:t>visitors”</w:t>
            </w:r>
            <w:r w:rsidR="00A82F5F">
              <w:rPr>
                <w:rFonts w:asciiTheme="minorHAnsi" w:eastAsiaTheme="minorHAnsi" w:hAnsiTheme="minorHAnsi" w:cstheme="minorHAnsi"/>
                <w:color w:val="242424"/>
                <w:kern w:val="0"/>
                <w:sz w:val="20"/>
                <w:szCs w:val="20"/>
                <w:lang w:val="en-GB" w:eastAsia="en-US" w:bidi="ar-SA"/>
              </w:rPr>
              <w:t xml:space="preserve"> for each diving centre and that for each diving site.</w:t>
            </w:r>
            <w:r w:rsidR="00AE69F2">
              <w:rPr>
                <w:rFonts w:asciiTheme="minorHAnsi" w:eastAsiaTheme="minorHAnsi" w:hAnsiTheme="minorHAnsi" w:cstheme="minorHAnsi"/>
                <w:color w:val="242424"/>
                <w:kern w:val="0"/>
                <w:sz w:val="20"/>
                <w:szCs w:val="20"/>
                <w:lang w:val="en-GB" w:eastAsia="en-US" w:bidi="ar-SA"/>
              </w:rPr>
              <w:t xml:space="preserve"> </w:t>
            </w:r>
          </w:p>
          <w:p w14:paraId="2ACB37ED" w14:textId="77777777" w:rsidR="00AE69F2" w:rsidRPr="00A96E55" w:rsidRDefault="00AE69F2" w:rsidP="00474518">
            <w:pPr>
              <w:snapToGrid w:val="0"/>
              <w:jc w:val="both"/>
              <w:rPr>
                <w:rFonts w:asciiTheme="minorHAnsi" w:hAnsiTheme="minorHAnsi" w:cstheme="minorHAnsi"/>
                <w:sz w:val="20"/>
                <w:szCs w:val="20"/>
                <w:lang w:val="en-GB"/>
              </w:rPr>
            </w:pPr>
          </w:p>
          <w:p w14:paraId="137BC80D" w14:textId="1768ABFF" w:rsidR="00414E0D" w:rsidRDefault="00A77FB0" w:rsidP="00414E0D">
            <w:pPr>
              <w:pStyle w:val="pf0"/>
              <w:rPr>
                <w:rFonts w:ascii="Arial" w:hAnsi="Arial" w:cs="Arial"/>
                <w:sz w:val="20"/>
                <w:szCs w:val="20"/>
              </w:rPr>
            </w:pPr>
            <w:r w:rsidRPr="00A96E55">
              <w:rPr>
                <w:rFonts w:asciiTheme="minorHAnsi" w:hAnsiTheme="minorHAnsi" w:cstheme="minorHAnsi"/>
                <w:b/>
                <w:bCs/>
                <w:sz w:val="20"/>
                <w:szCs w:val="20"/>
              </w:rPr>
              <w:t xml:space="preserve">Monitoring goal b): </w:t>
            </w:r>
            <w:r w:rsidR="00414E0D">
              <w:rPr>
                <w:rStyle w:val="cf01"/>
              </w:rPr>
              <w:t>Divers' number for each site is a deduction from the data collected with the goal a).</w:t>
            </w:r>
            <w:r w:rsidR="00414E0D">
              <w:rPr>
                <w:rStyle w:val="cf01"/>
              </w:rPr>
              <w:t xml:space="preserve"> </w:t>
            </w:r>
            <w:r w:rsidR="00414E0D">
              <w:rPr>
                <w:rStyle w:val="cf01"/>
              </w:rPr>
              <w:t>Biographic info, level of environmental awareness and other is not immediate. It must be anonymous and respect other privacy rules. In the ISP there are data about Gender and Nationality for each diver.</w:t>
            </w:r>
          </w:p>
          <w:p w14:paraId="70837A13" w14:textId="0EB666DA" w:rsidR="00A77FB0" w:rsidRPr="00A96E55" w:rsidRDefault="00A77FB0" w:rsidP="00474518">
            <w:pPr>
              <w:snapToGrid w:val="0"/>
              <w:jc w:val="both"/>
              <w:rPr>
                <w:rFonts w:asciiTheme="minorHAnsi" w:hAnsiTheme="minorHAnsi" w:cstheme="minorHAnsi"/>
                <w:b/>
                <w:bCs/>
                <w:sz w:val="20"/>
                <w:szCs w:val="20"/>
                <w:lang w:val="en-GB"/>
              </w:rPr>
            </w:pPr>
          </w:p>
          <w:p w14:paraId="2ECED7BD" w14:textId="77777777" w:rsidR="00A77FB0" w:rsidRPr="00A96E55" w:rsidRDefault="00A77FB0" w:rsidP="00474518">
            <w:pPr>
              <w:snapToGrid w:val="0"/>
              <w:jc w:val="both"/>
              <w:rPr>
                <w:rFonts w:asciiTheme="minorHAnsi" w:hAnsiTheme="minorHAnsi" w:cstheme="minorHAnsi"/>
                <w:sz w:val="20"/>
                <w:szCs w:val="20"/>
                <w:lang w:val="en-GB"/>
              </w:rPr>
            </w:pPr>
          </w:p>
          <w:p w14:paraId="762C5407" w14:textId="74D9EBCE" w:rsidR="006A5162" w:rsidRPr="00A96E55" w:rsidRDefault="006A5162" w:rsidP="006A5162">
            <w:pPr>
              <w:snapToGrid w:val="0"/>
              <w:jc w:val="both"/>
              <w:rPr>
                <w:rFonts w:asciiTheme="minorHAnsi" w:hAnsiTheme="minorHAnsi" w:cstheme="minorHAnsi"/>
                <w:sz w:val="20"/>
                <w:szCs w:val="20"/>
                <w:lang w:val="en-GB"/>
              </w:rPr>
            </w:pPr>
            <w:r w:rsidRPr="00A96E55">
              <w:rPr>
                <w:rFonts w:asciiTheme="minorHAnsi" w:hAnsiTheme="minorHAnsi" w:cstheme="minorHAnsi"/>
                <w:b/>
                <w:bCs/>
                <w:sz w:val="20"/>
                <w:szCs w:val="20"/>
                <w:lang w:val="en-GB"/>
              </w:rPr>
              <w:t>Monitoring goal c):</w:t>
            </w:r>
            <w:r w:rsidRPr="00A96E55">
              <w:rPr>
                <w:rFonts w:asciiTheme="minorHAnsi" w:hAnsiTheme="minorHAnsi" w:cstheme="minorHAnsi"/>
                <w:sz w:val="20"/>
                <w:szCs w:val="20"/>
                <w:lang w:val="en-GB"/>
              </w:rPr>
              <w:t xml:space="preserve"> </w:t>
            </w:r>
          </w:p>
          <w:p w14:paraId="50792450" w14:textId="77777777" w:rsidR="006A5162" w:rsidRPr="00A96E55" w:rsidRDefault="006A5162" w:rsidP="00474518">
            <w:pPr>
              <w:snapToGrid w:val="0"/>
              <w:jc w:val="both"/>
              <w:rPr>
                <w:rFonts w:asciiTheme="minorHAnsi" w:hAnsiTheme="minorHAnsi" w:cstheme="minorHAnsi"/>
                <w:sz w:val="20"/>
                <w:szCs w:val="20"/>
                <w:lang w:val="en-GB"/>
              </w:rPr>
            </w:pPr>
          </w:p>
          <w:p w14:paraId="1DBE90B0" w14:textId="741236A8" w:rsidR="006A5162" w:rsidRPr="00A96E55" w:rsidRDefault="00E2693F" w:rsidP="00474518">
            <w:pPr>
              <w:snapToGrid w:val="0"/>
              <w:jc w:val="both"/>
              <w:rPr>
                <w:rFonts w:asciiTheme="minorHAnsi" w:hAnsiTheme="minorHAnsi" w:cstheme="minorHAnsi"/>
                <w:sz w:val="20"/>
                <w:szCs w:val="20"/>
                <w:lang w:val="en-GB"/>
              </w:rPr>
            </w:pPr>
            <w:r w:rsidRPr="00A96E55">
              <w:rPr>
                <w:rFonts w:asciiTheme="minorHAnsi" w:hAnsiTheme="minorHAnsi" w:cstheme="minorHAnsi"/>
                <w:b/>
                <w:bCs/>
                <w:sz w:val="20"/>
                <w:szCs w:val="20"/>
                <w:lang w:val="en-GB"/>
              </w:rPr>
              <w:t xml:space="preserve">Monitoring goal d): </w:t>
            </w:r>
          </w:p>
          <w:p w14:paraId="416B7B88" w14:textId="77777777" w:rsidR="006A5162" w:rsidRPr="00A96E55" w:rsidRDefault="006A5162" w:rsidP="00474518">
            <w:pPr>
              <w:snapToGrid w:val="0"/>
              <w:jc w:val="both"/>
              <w:rPr>
                <w:rFonts w:asciiTheme="minorHAnsi" w:hAnsiTheme="minorHAnsi" w:cstheme="minorHAnsi"/>
                <w:sz w:val="20"/>
                <w:szCs w:val="20"/>
                <w:lang w:val="en-GB"/>
              </w:rPr>
            </w:pPr>
          </w:p>
          <w:p w14:paraId="610EE534" w14:textId="77777777" w:rsidR="006A5162" w:rsidRPr="00A96E55" w:rsidRDefault="006A5162" w:rsidP="00474518">
            <w:pPr>
              <w:snapToGrid w:val="0"/>
              <w:jc w:val="both"/>
              <w:rPr>
                <w:rFonts w:asciiTheme="minorHAnsi" w:hAnsiTheme="minorHAnsi" w:cstheme="minorHAnsi"/>
                <w:sz w:val="20"/>
                <w:szCs w:val="20"/>
                <w:lang w:val="en-GB"/>
              </w:rPr>
            </w:pPr>
          </w:p>
          <w:p w14:paraId="1B1B8FD5" w14:textId="1076C54A" w:rsidR="00280769" w:rsidRDefault="00280769" w:rsidP="00280769">
            <w:pPr>
              <w:snapToGrid w:val="0"/>
              <w:jc w:val="both"/>
              <w:rPr>
                <w:rFonts w:asciiTheme="minorHAnsi" w:hAnsiTheme="minorHAnsi" w:cstheme="minorHAnsi"/>
                <w:b/>
                <w:bCs/>
                <w:sz w:val="20"/>
                <w:szCs w:val="20"/>
                <w:lang w:val="en-GB"/>
              </w:rPr>
            </w:pPr>
            <w:r w:rsidRPr="00A96E55">
              <w:rPr>
                <w:rFonts w:asciiTheme="minorHAnsi" w:hAnsiTheme="minorHAnsi" w:cstheme="minorHAnsi"/>
                <w:b/>
                <w:bCs/>
                <w:sz w:val="20"/>
                <w:szCs w:val="20"/>
                <w:lang w:val="en-GB"/>
              </w:rPr>
              <w:t xml:space="preserve">Monitoring goal e): </w:t>
            </w:r>
          </w:p>
          <w:p w14:paraId="6AD9E715" w14:textId="77777777" w:rsidR="00D64A46" w:rsidRDefault="00D64A46" w:rsidP="00280769">
            <w:pPr>
              <w:snapToGrid w:val="0"/>
              <w:jc w:val="both"/>
              <w:rPr>
                <w:rFonts w:asciiTheme="minorHAnsi" w:hAnsiTheme="minorHAnsi" w:cstheme="minorHAnsi"/>
                <w:b/>
                <w:bCs/>
                <w:sz w:val="20"/>
                <w:szCs w:val="20"/>
                <w:lang w:val="en-GB"/>
              </w:rPr>
            </w:pPr>
          </w:p>
          <w:p w14:paraId="13C875D2" w14:textId="182188AF" w:rsidR="006A5162" w:rsidRPr="00892DC3" w:rsidRDefault="00D64A46" w:rsidP="00474518">
            <w:pPr>
              <w:snapToGrid w:val="0"/>
              <w:jc w:val="both"/>
              <w:rPr>
                <w:rFonts w:asciiTheme="minorHAnsi" w:hAnsiTheme="minorHAnsi" w:cstheme="minorHAnsi"/>
                <w:sz w:val="20"/>
                <w:szCs w:val="20"/>
                <w:lang w:val="en-GB"/>
              </w:rPr>
            </w:pPr>
            <w:r w:rsidRPr="00D64A46">
              <w:rPr>
                <w:rFonts w:asciiTheme="minorHAnsi" w:hAnsiTheme="minorHAnsi" w:cstheme="minorHAnsi"/>
                <w:b/>
                <w:bCs/>
                <w:sz w:val="20"/>
                <w:szCs w:val="20"/>
                <w:lang w:val="en-GB"/>
              </w:rPr>
              <w:t xml:space="preserve">Monitoring goal f): </w:t>
            </w:r>
            <w:r w:rsidR="00892DC3">
              <w:rPr>
                <w:rFonts w:asciiTheme="minorHAnsi" w:hAnsiTheme="minorHAnsi" w:cstheme="minorHAnsi"/>
                <w:sz w:val="20"/>
                <w:szCs w:val="20"/>
                <w:lang w:val="en-GB"/>
              </w:rPr>
              <w:t>In the ISP the data entered dates back</w:t>
            </w:r>
            <w:r w:rsidR="00781FA1">
              <w:rPr>
                <w:rFonts w:asciiTheme="minorHAnsi" w:hAnsiTheme="minorHAnsi" w:cstheme="minorHAnsi"/>
                <w:sz w:val="20"/>
                <w:szCs w:val="20"/>
                <w:lang w:val="en-GB"/>
              </w:rPr>
              <w:t xml:space="preserve"> only</w:t>
            </w:r>
            <w:r w:rsidR="00892DC3">
              <w:rPr>
                <w:rFonts w:asciiTheme="minorHAnsi" w:hAnsiTheme="minorHAnsi" w:cstheme="minorHAnsi"/>
                <w:sz w:val="20"/>
                <w:szCs w:val="20"/>
                <w:lang w:val="en-GB"/>
              </w:rPr>
              <w:t xml:space="preserve"> to 2014. </w:t>
            </w:r>
            <w:r w:rsidR="00781FA1">
              <w:rPr>
                <w:rFonts w:asciiTheme="minorHAnsi" w:hAnsiTheme="minorHAnsi" w:cstheme="minorHAnsi"/>
                <w:sz w:val="20"/>
                <w:szCs w:val="20"/>
                <w:lang w:val="en-GB"/>
              </w:rPr>
              <w:t xml:space="preserve">So, the target would be </w:t>
            </w:r>
            <w:proofErr w:type="gramStart"/>
            <w:r w:rsidR="00781FA1">
              <w:rPr>
                <w:rFonts w:asciiTheme="minorHAnsi" w:hAnsiTheme="minorHAnsi" w:cstheme="minorHAnsi"/>
                <w:sz w:val="20"/>
                <w:szCs w:val="20"/>
                <w:lang w:val="en-GB"/>
              </w:rPr>
              <w:t>collate</w:t>
            </w:r>
            <w:proofErr w:type="gramEnd"/>
            <w:r w:rsidR="00781FA1">
              <w:rPr>
                <w:rFonts w:asciiTheme="minorHAnsi" w:hAnsiTheme="minorHAnsi" w:cstheme="minorHAnsi"/>
                <w:sz w:val="20"/>
                <w:szCs w:val="20"/>
                <w:lang w:val="en-GB"/>
              </w:rPr>
              <w:t xml:space="preserve"> the same information for the other years. </w:t>
            </w:r>
          </w:p>
          <w:p w14:paraId="5AE3C6CC" w14:textId="77777777" w:rsidR="006A5162" w:rsidRPr="00A96E55" w:rsidRDefault="006A5162" w:rsidP="00474518">
            <w:pPr>
              <w:snapToGrid w:val="0"/>
              <w:jc w:val="both"/>
              <w:rPr>
                <w:rFonts w:asciiTheme="minorHAnsi" w:hAnsiTheme="minorHAnsi" w:cstheme="minorHAnsi"/>
                <w:sz w:val="20"/>
                <w:szCs w:val="20"/>
                <w:lang w:val="en-GB"/>
              </w:rPr>
            </w:pPr>
          </w:p>
          <w:p w14:paraId="6A952153" w14:textId="56A30DD2" w:rsidR="006A5162" w:rsidRPr="00A96E55" w:rsidRDefault="006A5162" w:rsidP="00474518">
            <w:pPr>
              <w:snapToGrid w:val="0"/>
              <w:jc w:val="both"/>
              <w:rPr>
                <w:rFonts w:asciiTheme="minorHAnsi" w:hAnsiTheme="minorHAnsi" w:cstheme="minorHAnsi"/>
                <w:b/>
                <w:bCs/>
                <w:sz w:val="20"/>
                <w:szCs w:val="20"/>
                <w:lang w:val="en-GB"/>
              </w:rPr>
            </w:pPr>
            <w:r w:rsidRPr="00A96E55">
              <w:rPr>
                <w:rFonts w:asciiTheme="minorHAnsi" w:hAnsiTheme="minorHAnsi" w:cstheme="minorHAnsi"/>
                <w:b/>
                <w:bCs/>
                <w:sz w:val="20"/>
                <w:szCs w:val="20"/>
                <w:lang w:val="en-GB"/>
              </w:rPr>
              <w:lastRenderedPageBreak/>
              <w:t>General comments</w:t>
            </w:r>
            <w:r w:rsidR="00B8388B">
              <w:rPr>
                <w:rFonts w:asciiTheme="minorHAnsi" w:hAnsiTheme="minorHAnsi" w:cstheme="minorHAnsi"/>
                <w:b/>
                <w:bCs/>
                <w:sz w:val="20"/>
                <w:szCs w:val="20"/>
                <w:lang w:val="en-GB"/>
              </w:rPr>
              <w:t>:</w:t>
            </w:r>
          </w:p>
          <w:p w14:paraId="305FC948" w14:textId="3CA1AFE0" w:rsidR="006A5162" w:rsidRPr="00A96E55" w:rsidRDefault="000F2A6F" w:rsidP="006A5162">
            <w:pPr>
              <w:pStyle w:val="ListParagraph"/>
              <w:numPr>
                <w:ilvl w:val="0"/>
                <w:numId w:val="7"/>
              </w:numPr>
              <w:snapToGrid w:val="0"/>
              <w:jc w:val="both"/>
              <w:rPr>
                <w:rFonts w:asciiTheme="minorHAnsi" w:hAnsiTheme="minorHAnsi" w:cstheme="minorHAnsi"/>
                <w:sz w:val="20"/>
                <w:szCs w:val="20"/>
                <w:lang w:val="en-GB"/>
              </w:rPr>
            </w:pPr>
            <w:r w:rsidRPr="00A96E55">
              <w:rPr>
                <w:rFonts w:asciiTheme="minorHAnsi" w:hAnsiTheme="minorHAnsi" w:cstheme="minorHAnsi"/>
                <w:sz w:val="20"/>
                <w:szCs w:val="20"/>
                <w:lang w:val="en-GB"/>
              </w:rPr>
              <w:t xml:space="preserve">The monitoring outcomes should be published online. </w:t>
            </w:r>
          </w:p>
          <w:p w14:paraId="697503B6" w14:textId="71DE2AF1" w:rsidR="00A2621B" w:rsidRPr="00A96E55" w:rsidRDefault="0039294F" w:rsidP="00474518">
            <w:pPr>
              <w:pStyle w:val="ListParagraph"/>
              <w:numPr>
                <w:ilvl w:val="0"/>
                <w:numId w:val="7"/>
              </w:numPr>
              <w:snapToGrid w:val="0"/>
              <w:jc w:val="both"/>
              <w:rPr>
                <w:rFonts w:asciiTheme="minorHAnsi" w:hAnsiTheme="minorHAnsi" w:cstheme="minorHAnsi"/>
                <w:sz w:val="20"/>
                <w:szCs w:val="20"/>
                <w:lang w:val="en-GB"/>
              </w:rPr>
            </w:pPr>
            <w:r w:rsidRPr="00A96E55">
              <w:rPr>
                <w:rFonts w:asciiTheme="minorHAnsi" w:hAnsiTheme="minorHAnsi" w:cstheme="minorHAnsi"/>
                <w:sz w:val="20"/>
                <w:szCs w:val="20"/>
                <w:lang w:val="en-GB"/>
              </w:rPr>
              <w:t>All the materials</w:t>
            </w:r>
            <w:r w:rsidR="00250B1C" w:rsidRPr="00A96E55">
              <w:rPr>
                <w:rFonts w:asciiTheme="minorHAnsi" w:hAnsiTheme="minorHAnsi" w:cstheme="minorHAnsi"/>
                <w:sz w:val="20"/>
                <w:szCs w:val="20"/>
                <w:lang w:val="en-GB"/>
              </w:rPr>
              <w:t xml:space="preserve"> / outcomes</w:t>
            </w:r>
            <w:r w:rsidRPr="00A96E55">
              <w:rPr>
                <w:rFonts w:asciiTheme="minorHAnsi" w:hAnsiTheme="minorHAnsi" w:cstheme="minorHAnsi"/>
                <w:sz w:val="20"/>
                <w:szCs w:val="20"/>
                <w:lang w:val="en-GB"/>
              </w:rPr>
              <w:t xml:space="preserve"> need to be </w:t>
            </w:r>
            <w:r w:rsidR="000F2A6F" w:rsidRPr="00A96E55">
              <w:rPr>
                <w:rFonts w:asciiTheme="minorHAnsi" w:hAnsiTheme="minorHAnsi" w:cstheme="minorHAnsi"/>
                <w:sz w:val="20"/>
                <w:szCs w:val="20"/>
                <w:lang w:val="en-GB"/>
              </w:rPr>
              <w:t>translated</w:t>
            </w:r>
            <w:r w:rsidRPr="00A96E55">
              <w:rPr>
                <w:rFonts w:asciiTheme="minorHAnsi" w:hAnsiTheme="minorHAnsi" w:cstheme="minorHAnsi"/>
                <w:sz w:val="20"/>
                <w:szCs w:val="20"/>
                <w:lang w:val="en-GB"/>
              </w:rPr>
              <w:t xml:space="preserve"> in a broad range of relevant languages, to guarantee to support successful </w:t>
            </w:r>
            <w:r w:rsidR="00250B1C" w:rsidRPr="00A96E55">
              <w:rPr>
                <w:rFonts w:asciiTheme="minorHAnsi" w:hAnsiTheme="minorHAnsi" w:cstheme="minorHAnsi"/>
                <w:sz w:val="20"/>
                <w:szCs w:val="20"/>
                <w:lang w:val="en-GB"/>
              </w:rPr>
              <w:t xml:space="preserve">and long-term </w:t>
            </w:r>
            <w:r w:rsidRPr="00A96E55">
              <w:rPr>
                <w:rFonts w:asciiTheme="minorHAnsi" w:hAnsiTheme="minorHAnsi" w:cstheme="minorHAnsi"/>
                <w:sz w:val="20"/>
                <w:szCs w:val="20"/>
                <w:lang w:val="en-GB"/>
              </w:rPr>
              <w:t>engagement of both operators and their customers.</w:t>
            </w:r>
          </w:p>
        </w:tc>
      </w:tr>
      <w:tr w:rsidR="00F06FBF" w:rsidRPr="00A96E55" w14:paraId="1BC5AE50" w14:textId="77777777" w:rsidTr="00CD51E6">
        <w:tc>
          <w:tcPr>
            <w:tcW w:w="1322" w:type="dxa"/>
            <w:tcBorders>
              <w:left w:val="single" w:sz="4" w:space="0" w:color="000000"/>
              <w:bottom w:val="single" w:sz="4" w:space="0" w:color="000000"/>
            </w:tcBorders>
            <w:shd w:val="clear" w:color="auto" w:fill="auto"/>
          </w:tcPr>
          <w:p w14:paraId="5BC8576A" w14:textId="717B9C51" w:rsidR="00F06FBF" w:rsidRPr="00A96E55" w:rsidRDefault="00F06FBF" w:rsidP="00474518">
            <w:pPr>
              <w:pStyle w:val="titolotabella"/>
              <w:snapToGrid w:val="0"/>
              <w:rPr>
                <w:rFonts w:asciiTheme="minorHAnsi" w:hAnsiTheme="minorHAnsi" w:cstheme="minorHAnsi"/>
                <w:sz w:val="20"/>
                <w:szCs w:val="20"/>
                <w:lang w:val="en-GB"/>
              </w:rPr>
            </w:pPr>
            <w:r w:rsidRPr="00414E0D">
              <w:rPr>
                <w:rFonts w:asciiTheme="minorHAnsi" w:hAnsiTheme="minorHAnsi" w:cstheme="minorHAnsi"/>
                <w:sz w:val="20"/>
                <w:szCs w:val="20"/>
                <w:lang w:val="en-GB"/>
              </w:rPr>
              <w:lastRenderedPageBreak/>
              <w:t>Quotations</w:t>
            </w:r>
          </w:p>
        </w:tc>
        <w:tc>
          <w:tcPr>
            <w:tcW w:w="8380" w:type="dxa"/>
            <w:gridSpan w:val="2"/>
            <w:tcBorders>
              <w:left w:val="single" w:sz="4" w:space="0" w:color="000000"/>
              <w:bottom w:val="single" w:sz="4" w:space="0" w:color="000000"/>
              <w:right w:val="single" w:sz="4" w:space="0" w:color="000000"/>
            </w:tcBorders>
            <w:shd w:val="clear" w:color="auto" w:fill="auto"/>
          </w:tcPr>
          <w:p w14:paraId="2FCE6356" w14:textId="77777777" w:rsidR="00F06FBF" w:rsidRPr="00A96E55" w:rsidRDefault="00F06FBF" w:rsidP="00474518">
            <w:pPr>
              <w:snapToGrid w:val="0"/>
              <w:jc w:val="both"/>
              <w:rPr>
                <w:rFonts w:asciiTheme="minorHAnsi" w:eastAsia="Arial" w:hAnsiTheme="minorHAnsi" w:cstheme="minorHAnsi"/>
                <w:b/>
                <w:bCs/>
                <w:color w:val="000000"/>
                <w:sz w:val="20"/>
                <w:szCs w:val="20"/>
                <w:lang w:val="en-GB"/>
              </w:rPr>
            </w:pPr>
          </w:p>
        </w:tc>
      </w:tr>
      <w:tr w:rsidR="00F06FBF" w:rsidRPr="00A96E55" w14:paraId="56AC37B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6BCBDDB" w14:textId="77777777" w:rsidR="00F06FBF" w:rsidRPr="00A96E55" w:rsidRDefault="00F06FBF" w:rsidP="0010646B">
            <w:pPr>
              <w:snapToGrid w:val="0"/>
              <w:jc w:val="both"/>
              <w:rPr>
                <w:rFonts w:asciiTheme="minorHAnsi" w:eastAsia="AdvPS8FB5" w:hAnsiTheme="minorHAnsi" w:cstheme="minorHAnsi"/>
                <w:b/>
                <w:bCs/>
                <w:color w:val="000000"/>
                <w:sz w:val="20"/>
                <w:szCs w:val="20"/>
                <w:lang w:val="en-GB"/>
              </w:rPr>
            </w:pPr>
            <w:r w:rsidRPr="00A96E55">
              <w:rPr>
                <w:rFonts w:asciiTheme="minorHAnsi" w:eastAsia="AdvPS8FB5" w:hAnsiTheme="minorHAnsi" w:cstheme="minorHAnsi"/>
                <w:b/>
                <w:bCs/>
                <w:color w:val="000000"/>
                <w:sz w:val="20"/>
                <w:szCs w:val="20"/>
                <w:lang w:val="en-GB"/>
              </w:rPr>
              <w:t>References:</w:t>
            </w:r>
          </w:p>
          <w:p w14:paraId="61B2B991" w14:textId="77777777" w:rsidR="00C92CBA" w:rsidRPr="00A96E55" w:rsidRDefault="00C92CBA" w:rsidP="00C92CBA">
            <w:pPr>
              <w:widowControl/>
              <w:suppressAutoHyphens w:val="0"/>
              <w:autoSpaceDE w:val="0"/>
              <w:autoSpaceDN w:val="0"/>
              <w:adjustRightInd w:val="0"/>
              <w:rPr>
                <w:rFonts w:asciiTheme="minorHAnsi" w:eastAsiaTheme="minorHAnsi" w:hAnsiTheme="minorHAnsi" w:cstheme="minorHAnsi"/>
                <w:color w:val="000000"/>
                <w:kern w:val="0"/>
                <w:sz w:val="20"/>
                <w:szCs w:val="20"/>
                <w:lang w:val="en-GB" w:eastAsia="en-US" w:bidi="ar-SA"/>
              </w:rPr>
            </w:pPr>
          </w:p>
          <w:p w14:paraId="0A5D609B" w14:textId="77777777" w:rsidR="00C92CBA" w:rsidRPr="00A96E55" w:rsidRDefault="00C92CBA" w:rsidP="00C92CBA">
            <w:pPr>
              <w:pStyle w:val="Default"/>
              <w:rPr>
                <w:rFonts w:asciiTheme="minorHAnsi" w:eastAsiaTheme="minorHAnsi" w:hAnsiTheme="minorHAnsi" w:cstheme="minorHAnsi"/>
                <w:color w:val="242424"/>
                <w:sz w:val="20"/>
                <w:szCs w:val="20"/>
                <w:lang w:eastAsia="en-US"/>
              </w:rPr>
            </w:pPr>
            <w:r w:rsidRPr="00A96E55">
              <w:rPr>
                <w:rFonts w:asciiTheme="minorHAnsi" w:eastAsiaTheme="minorHAnsi" w:hAnsiTheme="minorHAnsi" w:cstheme="minorHAnsi"/>
                <w:color w:val="242424"/>
                <w:sz w:val="20"/>
                <w:szCs w:val="20"/>
                <w:lang w:eastAsia="en-US"/>
              </w:rPr>
              <w:t xml:space="preserve">Wissam Yahia Al-Hayek 2016. </w:t>
            </w:r>
            <w:r w:rsidRPr="00A96E55">
              <w:rPr>
                <w:rFonts w:asciiTheme="minorHAnsi" w:eastAsiaTheme="minorHAnsi" w:hAnsiTheme="minorHAnsi" w:cstheme="minorHAnsi"/>
                <w:sz w:val="20"/>
                <w:szCs w:val="20"/>
                <w:lang w:eastAsia="en-US"/>
              </w:rPr>
              <w:t xml:space="preserve"> </w:t>
            </w:r>
            <w:r w:rsidRPr="00A96E55">
              <w:rPr>
                <w:rFonts w:asciiTheme="minorHAnsi" w:eastAsiaTheme="minorHAnsi" w:hAnsiTheme="minorHAnsi" w:cstheme="minorHAnsi"/>
                <w:color w:val="242424"/>
                <w:sz w:val="20"/>
                <w:szCs w:val="20"/>
                <w:lang w:eastAsia="en-US"/>
              </w:rPr>
              <w:t xml:space="preserve">Assessing Integrated Coastal Zone Management (ICZM) Status in Aqaba: A Participatory Geographic Information System (PGIS) Approach. PhD Thesis. </w:t>
            </w:r>
            <w:r w:rsidRPr="00A96E55">
              <w:rPr>
                <w:rFonts w:asciiTheme="minorHAnsi" w:eastAsiaTheme="minorHAnsi" w:hAnsiTheme="minorHAnsi" w:cstheme="minorHAnsi"/>
                <w:sz w:val="20"/>
                <w:szCs w:val="20"/>
                <w:lang w:eastAsia="en-US"/>
              </w:rPr>
              <w:t xml:space="preserve"> </w:t>
            </w:r>
            <w:r w:rsidRPr="00A96E55">
              <w:rPr>
                <w:rFonts w:asciiTheme="minorHAnsi" w:eastAsiaTheme="minorHAnsi" w:hAnsiTheme="minorHAnsi" w:cstheme="minorHAnsi"/>
                <w:color w:val="242424"/>
                <w:sz w:val="20"/>
                <w:szCs w:val="20"/>
                <w:lang w:eastAsia="en-US"/>
              </w:rPr>
              <w:t>University of York: 305 pp.</w:t>
            </w:r>
          </w:p>
          <w:p w14:paraId="7D630309" w14:textId="77777777" w:rsidR="004526CD" w:rsidRPr="00A96E55" w:rsidRDefault="004526CD" w:rsidP="00C92CBA">
            <w:pPr>
              <w:pStyle w:val="Default"/>
              <w:rPr>
                <w:rFonts w:asciiTheme="minorHAnsi" w:eastAsiaTheme="minorHAnsi" w:hAnsiTheme="minorHAnsi" w:cstheme="minorHAnsi"/>
                <w:color w:val="242424"/>
                <w:sz w:val="20"/>
                <w:szCs w:val="20"/>
                <w:lang w:eastAsia="en-US"/>
              </w:rPr>
            </w:pPr>
          </w:p>
          <w:p w14:paraId="503700F1" w14:textId="77777777" w:rsidR="004526CD" w:rsidRPr="00A96E55" w:rsidRDefault="004526CD" w:rsidP="00C92CBA">
            <w:pPr>
              <w:pStyle w:val="Default"/>
              <w:rPr>
                <w:rFonts w:asciiTheme="minorHAnsi" w:hAnsiTheme="minorHAnsi" w:cstheme="minorHAnsi"/>
                <w:sz w:val="20"/>
                <w:szCs w:val="20"/>
              </w:rPr>
            </w:pPr>
            <w:r w:rsidRPr="00A96E55">
              <w:rPr>
                <w:rFonts w:asciiTheme="minorHAnsi" w:hAnsiTheme="minorHAnsi" w:cstheme="minorHAnsi"/>
                <w:sz w:val="20"/>
                <w:szCs w:val="20"/>
              </w:rPr>
              <w:t>H2020 SOPHIE Consortium (2020) “Pilot Tourism &amp; Citizen Science Programme on Oceans and Human Health: Report on Results &amp; Recommendations”. H2020 SOPHIE Project. Madrid, Spain. DOI 10.5281/zenodo.3859389</w:t>
            </w:r>
          </w:p>
          <w:p w14:paraId="585C7660" w14:textId="77777777" w:rsidR="000765C8" w:rsidRPr="00A96E55" w:rsidRDefault="000765C8" w:rsidP="00C92CBA">
            <w:pPr>
              <w:pStyle w:val="Default"/>
              <w:rPr>
                <w:rFonts w:asciiTheme="minorHAnsi" w:hAnsiTheme="minorHAnsi" w:cstheme="minorHAnsi"/>
                <w:sz w:val="20"/>
                <w:szCs w:val="20"/>
              </w:rPr>
            </w:pPr>
          </w:p>
          <w:p w14:paraId="0FB610B9" w14:textId="4167A509" w:rsidR="000765C8" w:rsidRPr="00A96E55" w:rsidRDefault="000765C8" w:rsidP="000765C8">
            <w:pPr>
              <w:widowControl/>
              <w:suppressAutoHyphens w:val="0"/>
              <w:autoSpaceDE w:val="0"/>
              <w:autoSpaceDN w:val="0"/>
              <w:adjustRightInd w:val="0"/>
              <w:rPr>
                <w:rFonts w:asciiTheme="minorHAnsi" w:eastAsia="AdvPS8FB5" w:hAnsiTheme="minorHAnsi" w:cstheme="minorHAnsi"/>
                <w:b/>
                <w:bCs/>
                <w:color w:val="000000"/>
                <w:sz w:val="20"/>
                <w:szCs w:val="20"/>
                <w:lang w:val="en-GB"/>
              </w:rPr>
            </w:pPr>
            <w:r w:rsidRPr="00A96E55">
              <w:rPr>
                <w:rFonts w:asciiTheme="minorHAnsi" w:eastAsiaTheme="minorHAnsi" w:hAnsiTheme="minorHAnsi" w:cstheme="minorHAnsi"/>
                <w:kern w:val="0"/>
                <w:sz w:val="20"/>
                <w:szCs w:val="20"/>
                <w:lang w:val="en-GB" w:eastAsia="en-US" w:bidi="ar-SA"/>
              </w:rPr>
              <w:t>Davis L.S.</w:t>
            </w:r>
            <w:r w:rsidR="00F4311A" w:rsidRPr="00A96E55">
              <w:rPr>
                <w:rFonts w:asciiTheme="minorHAnsi" w:eastAsiaTheme="minorHAnsi" w:hAnsiTheme="minorHAnsi" w:cstheme="minorHAnsi"/>
                <w:kern w:val="0"/>
                <w:sz w:val="20"/>
                <w:szCs w:val="20"/>
                <w:lang w:val="en-GB" w:eastAsia="en-US" w:bidi="ar-SA"/>
              </w:rPr>
              <w:t>,</w:t>
            </w:r>
            <w:r w:rsidRPr="00A96E55">
              <w:rPr>
                <w:rFonts w:asciiTheme="minorHAnsi" w:eastAsiaTheme="minorHAnsi" w:hAnsiTheme="minorHAnsi" w:cstheme="minorHAnsi"/>
                <w:kern w:val="0"/>
                <w:sz w:val="20"/>
                <w:szCs w:val="20"/>
                <w:lang w:val="en-GB" w:eastAsia="en-US" w:bidi="ar-SA"/>
              </w:rPr>
              <w:t xml:space="preserve"> Zhu L.</w:t>
            </w:r>
            <w:r w:rsidR="00F4311A" w:rsidRPr="00A96E55">
              <w:rPr>
                <w:rFonts w:asciiTheme="minorHAnsi" w:eastAsiaTheme="minorHAnsi" w:hAnsiTheme="minorHAnsi" w:cstheme="minorHAnsi"/>
                <w:kern w:val="0"/>
                <w:sz w:val="20"/>
                <w:szCs w:val="20"/>
                <w:lang w:val="en-GB" w:eastAsia="en-US" w:bidi="ar-SA"/>
              </w:rPr>
              <w:t xml:space="preserve"> and</w:t>
            </w:r>
            <w:r w:rsidRPr="00A96E55">
              <w:rPr>
                <w:rFonts w:asciiTheme="minorHAnsi" w:eastAsiaTheme="minorHAnsi" w:hAnsiTheme="minorHAnsi" w:cstheme="minorHAnsi"/>
                <w:kern w:val="0"/>
                <w:sz w:val="20"/>
                <w:szCs w:val="20"/>
                <w:lang w:val="en-GB" w:eastAsia="en-US" w:bidi="ar-SA"/>
              </w:rPr>
              <w:t xml:space="preserve"> Finkler W. </w:t>
            </w:r>
            <w:r w:rsidR="00F4311A" w:rsidRPr="00A96E55">
              <w:rPr>
                <w:rFonts w:asciiTheme="minorHAnsi" w:eastAsiaTheme="minorHAnsi" w:hAnsiTheme="minorHAnsi" w:cstheme="minorHAnsi"/>
                <w:kern w:val="0"/>
                <w:sz w:val="20"/>
                <w:szCs w:val="20"/>
                <w:lang w:val="en-GB" w:eastAsia="en-US" w:bidi="ar-SA"/>
              </w:rPr>
              <w:t xml:space="preserve">2023. </w:t>
            </w:r>
            <w:r w:rsidRPr="00A96E55">
              <w:rPr>
                <w:rFonts w:asciiTheme="minorHAnsi" w:eastAsiaTheme="minorHAnsi" w:hAnsiTheme="minorHAnsi" w:cstheme="minorHAnsi"/>
                <w:kern w:val="0"/>
                <w:sz w:val="20"/>
                <w:szCs w:val="20"/>
                <w:lang w:val="en-GB" w:eastAsia="en-US" w:bidi="ar-SA"/>
              </w:rPr>
              <w:t>Citizen Science: Is It Good Science? Sustainability</w:t>
            </w:r>
            <w:r w:rsidR="00F4311A" w:rsidRPr="00A96E55">
              <w:rPr>
                <w:rFonts w:asciiTheme="minorHAnsi" w:eastAsiaTheme="minorHAnsi" w:hAnsiTheme="minorHAnsi" w:cstheme="minorHAnsi"/>
                <w:kern w:val="0"/>
                <w:sz w:val="20"/>
                <w:szCs w:val="20"/>
                <w:lang w:val="en-GB" w:eastAsia="en-US" w:bidi="ar-SA"/>
              </w:rPr>
              <w:t xml:space="preserve">, </w:t>
            </w:r>
            <w:r w:rsidRPr="00A96E55">
              <w:rPr>
                <w:rFonts w:asciiTheme="minorHAnsi" w:eastAsiaTheme="minorHAnsi" w:hAnsiTheme="minorHAnsi" w:cstheme="minorHAnsi"/>
                <w:kern w:val="0"/>
                <w:sz w:val="20"/>
                <w:szCs w:val="20"/>
                <w:lang w:val="en-GB" w:eastAsia="en-US" w:bidi="ar-SA"/>
              </w:rPr>
              <w:t>15, 4577. https://doi.org/10.3390/su15054577</w:t>
            </w:r>
          </w:p>
        </w:tc>
      </w:tr>
    </w:tbl>
    <w:p w14:paraId="27E31FC9" w14:textId="33614C83" w:rsidR="00F06FBF" w:rsidRPr="00A96E55" w:rsidRDefault="00F06FBF" w:rsidP="009D6DCB">
      <w:pPr>
        <w:tabs>
          <w:tab w:val="left" w:pos="1004"/>
        </w:tabs>
        <w:rPr>
          <w:rFonts w:asciiTheme="minorHAnsi" w:hAnsiTheme="minorHAnsi" w:cstheme="minorHAnsi"/>
          <w:sz w:val="20"/>
          <w:szCs w:val="20"/>
          <w:lang w:val="en-GB"/>
        </w:rPr>
      </w:pPr>
    </w:p>
    <w:sectPr w:rsidR="00F06FBF" w:rsidRPr="00A96E55">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dvPS8FB5">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7AF7882"/>
    <w:multiLevelType w:val="hybridMultilevel"/>
    <w:tmpl w:val="DF648442"/>
    <w:lvl w:ilvl="0" w:tplc="0409000B">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A9201D6"/>
    <w:multiLevelType w:val="hybridMultilevel"/>
    <w:tmpl w:val="BD4A76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0469D3"/>
    <w:multiLevelType w:val="hybridMultilevel"/>
    <w:tmpl w:val="1996EB34"/>
    <w:lvl w:ilvl="0" w:tplc="5FA23F3A">
      <w:start w:val="1"/>
      <w:numFmt w:val="lowerLetter"/>
      <w:lvlText w:val="%1)"/>
      <w:lvlJc w:val="left"/>
      <w:pPr>
        <w:ind w:left="720" w:hanging="360"/>
      </w:pPr>
      <w:rPr>
        <w:rFonts w:eastAsia="Calibri"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A356B6"/>
    <w:multiLevelType w:val="hybridMultilevel"/>
    <w:tmpl w:val="E3C80B4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B24067F"/>
    <w:multiLevelType w:val="hybridMultilevel"/>
    <w:tmpl w:val="3EC47886"/>
    <w:lvl w:ilvl="0" w:tplc="37C4E86C">
      <w:start w:val="1"/>
      <w:numFmt w:val="bullet"/>
      <w:lvlText w:val="-"/>
      <w:lvlJc w:val="left"/>
      <w:pPr>
        <w:ind w:left="720" w:hanging="360"/>
      </w:pPr>
      <w:rPr>
        <w:rFonts w:ascii="Calibri" w:eastAsia="SimSu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943926">
    <w:abstractNumId w:val="2"/>
  </w:num>
  <w:num w:numId="2" w16cid:durableId="1472021440">
    <w:abstractNumId w:val="0"/>
  </w:num>
  <w:num w:numId="3" w16cid:durableId="992485073">
    <w:abstractNumId w:val="7"/>
  </w:num>
  <w:num w:numId="4" w16cid:durableId="1939676765">
    <w:abstractNumId w:val="1"/>
  </w:num>
  <w:num w:numId="5" w16cid:durableId="769817242">
    <w:abstractNumId w:val="4"/>
  </w:num>
  <w:num w:numId="6" w16cid:durableId="750614825">
    <w:abstractNumId w:val="3"/>
  </w:num>
  <w:num w:numId="7" w16cid:durableId="1537815946">
    <w:abstractNumId w:val="6"/>
  </w:num>
  <w:num w:numId="8" w16cid:durableId="73651625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esca Pella">
    <w15:presenceInfo w15:providerId="Windows Live" w15:userId="3bf0e0432e4f32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BF"/>
    <w:rsid w:val="00004082"/>
    <w:rsid w:val="00007EEB"/>
    <w:rsid w:val="000126EB"/>
    <w:rsid w:val="00012DBC"/>
    <w:rsid w:val="00014300"/>
    <w:rsid w:val="000265D7"/>
    <w:rsid w:val="000333AF"/>
    <w:rsid w:val="000350D1"/>
    <w:rsid w:val="00053902"/>
    <w:rsid w:val="000542F8"/>
    <w:rsid w:val="00071DD7"/>
    <w:rsid w:val="000765C8"/>
    <w:rsid w:val="0008363E"/>
    <w:rsid w:val="000837A5"/>
    <w:rsid w:val="000847A6"/>
    <w:rsid w:val="00084B15"/>
    <w:rsid w:val="00085B8B"/>
    <w:rsid w:val="00091D50"/>
    <w:rsid w:val="00097494"/>
    <w:rsid w:val="000A5A95"/>
    <w:rsid w:val="000A7D1A"/>
    <w:rsid w:val="000B1834"/>
    <w:rsid w:val="000C6E4C"/>
    <w:rsid w:val="000D68A2"/>
    <w:rsid w:val="000E393F"/>
    <w:rsid w:val="000E47D4"/>
    <w:rsid w:val="000F02D1"/>
    <w:rsid w:val="000F2A6F"/>
    <w:rsid w:val="0010646B"/>
    <w:rsid w:val="00110456"/>
    <w:rsid w:val="00115263"/>
    <w:rsid w:val="00116B5E"/>
    <w:rsid w:val="001206C4"/>
    <w:rsid w:val="0012677B"/>
    <w:rsid w:val="001374E7"/>
    <w:rsid w:val="0014235B"/>
    <w:rsid w:val="00146A5D"/>
    <w:rsid w:val="00156F9A"/>
    <w:rsid w:val="0016383F"/>
    <w:rsid w:val="00165F99"/>
    <w:rsid w:val="00167260"/>
    <w:rsid w:val="00186119"/>
    <w:rsid w:val="00190D8F"/>
    <w:rsid w:val="001B1972"/>
    <w:rsid w:val="001C2EF0"/>
    <w:rsid w:val="001C3AE0"/>
    <w:rsid w:val="001C57D6"/>
    <w:rsid w:val="001C6C63"/>
    <w:rsid w:val="00214B78"/>
    <w:rsid w:val="00235652"/>
    <w:rsid w:val="00236BF7"/>
    <w:rsid w:val="00245A4E"/>
    <w:rsid w:val="00250B1C"/>
    <w:rsid w:val="002519FD"/>
    <w:rsid w:val="00253581"/>
    <w:rsid w:val="002754D6"/>
    <w:rsid w:val="00275934"/>
    <w:rsid w:val="00280769"/>
    <w:rsid w:val="00286083"/>
    <w:rsid w:val="00293F86"/>
    <w:rsid w:val="00296E99"/>
    <w:rsid w:val="002B03A5"/>
    <w:rsid w:val="002B29D6"/>
    <w:rsid w:val="002B3258"/>
    <w:rsid w:val="002B3D0C"/>
    <w:rsid w:val="002B46F7"/>
    <w:rsid w:val="002C29FB"/>
    <w:rsid w:val="002C2F23"/>
    <w:rsid w:val="002D6E2B"/>
    <w:rsid w:val="002D7B70"/>
    <w:rsid w:val="00315194"/>
    <w:rsid w:val="00316385"/>
    <w:rsid w:val="00317E37"/>
    <w:rsid w:val="0032288B"/>
    <w:rsid w:val="00323699"/>
    <w:rsid w:val="00327A47"/>
    <w:rsid w:val="003354F9"/>
    <w:rsid w:val="003357C1"/>
    <w:rsid w:val="00360767"/>
    <w:rsid w:val="00363DE5"/>
    <w:rsid w:val="003657E2"/>
    <w:rsid w:val="00366DF6"/>
    <w:rsid w:val="00391E31"/>
    <w:rsid w:val="0039294F"/>
    <w:rsid w:val="00396046"/>
    <w:rsid w:val="003B67A3"/>
    <w:rsid w:val="003C1015"/>
    <w:rsid w:val="003E1DF5"/>
    <w:rsid w:val="004027B1"/>
    <w:rsid w:val="00414E0D"/>
    <w:rsid w:val="00423577"/>
    <w:rsid w:val="004526CD"/>
    <w:rsid w:val="00453452"/>
    <w:rsid w:val="00461285"/>
    <w:rsid w:val="004871A5"/>
    <w:rsid w:val="004941CC"/>
    <w:rsid w:val="004A7C15"/>
    <w:rsid w:val="004B46BF"/>
    <w:rsid w:val="004B53D1"/>
    <w:rsid w:val="004E509F"/>
    <w:rsid w:val="004E54E4"/>
    <w:rsid w:val="004F1539"/>
    <w:rsid w:val="0050515D"/>
    <w:rsid w:val="005148C9"/>
    <w:rsid w:val="00520579"/>
    <w:rsid w:val="005228EA"/>
    <w:rsid w:val="005455AF"/>
    <w:rsid w:val="00551E60"/>
    <w:rsid w:val="00552DD6"/>
    <w:rsid w:val="0056227C"/>
    <w:rsid w:val="00596C5B"/>
    <w:rsid w:val="005A630C"/>
    <w:rsid w:val="005A6DE9"/>
    <w:rsid w:val="005B10E1"/>
    <w:rsid w:val="005E1D13"/>
    <w:rsid w:val="005E3EDF"/>
    <w:rsid w:val="00604F25"/>
    <w:rsid w:val="006144AB"/>
    <w:rsid w:val="0061728B"/>
    <w:rsid w:val="00617E41"/>
    <w:rsid w:val="00641049"/>
    <w:rsid w:val="00641AF8"/>
    <w:rsid w:val="00656DF3"/>
    <w:rsid w:val="00661516"/>
    <w:rsid w:val="00672282"/>
    <w:rsid w:val="006A5162"/>
    <w:rsid w:val="006B2A2C"/>
    <w:rsid w:val="006B46D3"/>
    <w:rsid w:val="006B7CE4"/>
    <w:rsid w:val="006C1901"/>
    <w:rsid w:val="006C2211"/>
    <w:rsid w:val="006E32F0"/>
    <w:rsid w:val="006E6396"/>
    <w:rsid w:val="006F2F7F"/>
    <w:rsid w:val="006F63A3"/>
    <w:rsid w:val="0070107E"/>
    <w:rsid w:val="0070221A"/>
    <w:rsid w:val="0072091C"/>
    <w:rsid w:val="007220C7"/>
    <w:rsid w:val="0072660D"/>
    <w:rsid w:val="00744DBC"/>
    <w:rsid w:val="007476BC"/>
    <w:rsid w:val="00773CA4"/>
    <w:rsid w:val="00781C59"/>
    <w:rsid w:val="00781FA1"/>
    <w:rsid w:val="00782C5D"/>
    <w:rsid w:val="00785823"/>
    <w:rsid w:val="007B24FB"/>
    <w:rsid w:val="007C46DC"/>
    <w:rsid w:val="007C784A"/>
    <w:rsid w:val="007D0E9A"/>
    <w:rsid w:val="007E6210"/>
    <w:rsid w:val="00800D36"/>
    <w:rsid w:val="00804398"/>
    <w:rsid w:val="0081175E"/>
    <w:rsid w:val="0081736E"/>
    <w:rsid w:val="00827ACD"/>
    <w:rsid w:val="00844476"/>
    <w:rsid w:val="00854B0D"/>
    <w:rsid w:val="00863980"/>
    <w:rsid w:val="008702CF"/>
    <w:rsid w:val="0087048E"/>
    <w:rsid w:val="00870995"/>
    <w:rsid w:val="008859C1"/>
    <w:rsid w:val="00886CC4"/>
    <w:rsid w:val="008921BE"/>
    <w:rsid w:val="00892DC3"/>
    <w:rsid w:val="008A3656"/>
    <w:rsid w:val="008B2720"/>
    <w:rsid w:val="008C2457"/>
    <w:rsid w:val="008C58F7"/>
    <w:rsid w:val="008D6499"/>
    <w:rsid w:val="008F4CB3"/>
    <w:rsid w:val="0093200B"/>
    <w:rsid w:val="00932B2A"/>
    <w:rsid w:val="009544FC"/>
    <w:rsid w:val="0096036B"/>
    <w:rsid w:val="00970DEF"/>
    <w:rsid w:val="0097266E"/>
    <w:rsid w:val="00974DFE"/>
    <w:rsid w:val="00995360"/>
    <w:rsid w:val="009A39C6"/>
    <w:rsid w:val="009A4FD9"/>
    <w:rsid w:val="009B4D05"/>
    <w:rsid w:val="009C2125"/>
    <w:rsid w:val="009D012A"/>
    <w:rsid w:val="009D6DCB"/>
    <w:rsid w:val="009E6943"/>
    <w:rsid w:val="009F20E7"/>
    <w:rsid w:val="009F3523"/>
    <w:rsid w:val="009F7F27"/>
    <w:rsid w:val="00A00BCD"/>
    <w:rsid w:val="00A06195"/>
    <w:rsid w:val="00A10A79"/>
    <w:rsid w:val="00A118A7"/>
    <w:rsid w:val="00A20C82"/>
    <w:rsid w:val="00A233F4"/>
    <w:rsid w:val="00A2621B"/>
    <w:rsid w:val="00A40B03"/>
    <w:rsid w:val="00A44FB6"/>
    <w:rsid w:val="00A67C36"/>
    <w:rsid w:val="00A77FB0"/>
    <w:rsid w:val="00A82F5F"/>
    <w:rsid w:val="00A855AC"/>
    <w:rsid w:val="00A95E79"/>
    <w:rsid w:val="00A96E55"/>
    <w:rsid w:val="00AA4D15"/>
    <w:rsid w:val="00AB050E"/>
    <w:rsid w:val="00AB2469"/>
    <w:rsid w:val="00AC0E52"/>
    <w:rsid w:val="00AC2D38"/>
    <w:rsid w:val="00AE3EB2"/>
    <w:rsid w:val="00AE69F2"/>
    <w:rsid w:val="00B02A29"/>
    <w:rsid w:val="00B03157"/>
    <w:rsid w:val="00B0429C"/>
    <w:rsid w:val="00B10170"/>
    <w:rsid w:val="00B3345B"/>
    <w:rsid w:val="00B65682"/>
    <w:rsid w:val="00B75EFB"/>
    <w:rsid w:val="00B8388B"/>
    <w:rsid w:val="00B8606F"/>
    <w:rsid w:val="00B91959"/>
    <w:rsid w:val="00BA7AB2"/>
    <w:rsid w:val="00BB53B6"/>
    <w:rsid w:val="00BE6404"/>
    <w:rsid w:val="00BE7F0B"/>
    <w:rsid w:val="00BF1527"/>
    <w:rsid w:val="00C37DB1"/>
    <w:rsid w:val="00C4700E"/>
    <w:rsid w:val="00C64FB4"/>
    <w:rsid w:val="00C7050A"/>
    <w:rsid w:val="00C745CD"/>
    <w:rsid w:val="00C864B1"/>
    <w:rsid w:val="00C92CBA"/>
    <w:rsid w:val="00C97EC6"/>
    <w:rsid w:val="00CA11DD"/>
    <w:rsid w:val="00CB2FC0"/>
    <w:rsid w:val="00CD05F4"/>
    <w:rsid w:val="00CD51E6"/>
    <w:rsid w:val="00CE1E17"/>
    <w:rsid w:val="00D00ACD"/>
    <w:rsid w:val="00D0380F"/>
    <w:rsid w:val="00D06C15"/>
    <w:rsid w:val="00D116AF"/>
    <w:rsid w:val="00D12C9A"/>
    <w:rsid w:val="00D263AE"/>
    <w:rsid w:val="00D41459"/>
    <w:rsid w:val="00D42B7B"/>
    <w:rsid w:val="00D57282"/>
    <w:rsid w:val="00D57AD7"/>
    <w:rsid w:val="00D62EEC"/>
    <w:rsid w:val="00D64A46"/>
    <w:rsid w:val="00D6617F"/>
    <w:rsid w:val="00D66948"/>
    <w:rsid w:val="00D816BE"/>
    <w:rsid w:val="00D827A4"/>
    <w:rsid w:val="00D920D6"/>
    <w:rsid w:val="00D97679"/>
    <w:rsid w:val="00DA7C50"/>
    <w:rsid w:val="00DE1BB5"/>
    <w:rsid w:val="00DE7744"/>
    <w:rsid w:val="00E2693F"/>
    <w:rsid w:val="00E304F0"/>
    <w:rsid w:val="00E309F7"/>
    <w:rsid w:val="00E772B8"/>
    <w:rsid w:val="00E804BB"/>
    <w:rsid w:val="00EC4CAD"/>
    <w:rsid w:val="00EE3FC2"/>
    <w:rsid w:val="00EF47FC"/>
    <w:rsid w:val="00F04E20"/>
    <w:rsid w:val="00F06FBF"/>
    <w:rsid w:val="00F07BD7"/>
    <w:rsid w:val="00F234B2"/>
    <w:rsid w:val="00F4311A"/>
    <w:rsid w:val="00F43ADB"/>
    <w:rsid w:val="00F57342"/>
    <w:rsid w:val="00F57517"/>
    <w:rsid w:val="00FA4B9D"/>
    <w:rsid w:val="00FB0C82"/>
    <w:rsid w:val="00FC3714"/>
    <w:rsid w:val="00FD0ECB"/>
    <w:rsid w:val="00FD6FAF"/>
    <w:rsid w:val="00FE04E5"/>
    <w:rsid w:val="00FE1D4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BF"/>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uiPriority w:val="9"/>
    <w:qFormat/>
    <w:rsid w:val="00661516"/>
    <w:pPr>
      <w:keepNext/>
      <w:keepLines/>
      <w:spacing w:before="240"/>
      <w:outlineLvl w:val="0"/>
    </w:pPr>
    <w:rPr>
      <w:rFonts w:asciiTheme="majorHAnsi" w:eastAsiaTheme="majorEastAsia" w:hAnsiTheme="majorHAnsi"/>
      <w:color w:val="2F5496" w:themeColor="accent1" w:themeShade="BF"/>
      <w:sz w:val="32"/>
      <w:szCs w:val="29"/>
    </w:rPr>
  </w:style>
  <w:style w:type="paragraph" w:styleId="Heading3">
    <w:name w:val="heading 3"/>
    <w:basedOn w:val="Normal"/>
    <w:next w:val="Normal"/>
    <w:link w:val="Heading3Char"/>
    <w:uiPriority w:val="9"/>
    <w:unhideWhenUsed/>
    <w:qFormat/>
    <w:rsid w:val="00F06FBF"/>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widowControl/>
      <w:suppressAutoHyphens w:val="0"/>
      <w:spacing w:before="100" w:beforeAutospacing="1" w:after="100" w:afterAutospacing="1"/>
    </w:pPr>
    <w:rPr>
      <w:rFonts w:eastAsia="Times New Roman" w:cs="Times New Roman"/>
      <w:kern w:val="0"/>
      <w:lang w:val="en-GB" w:eastAsia="en-GB" w:bidi="ar-SA"/>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spacing w:after="120"/>
    </w:p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rPr>
      <w:rFonts w:ascii="Arial" w:hAnsi="Arial"/>
    </w:rPr>
  </w:style>
  <w:style w:type="paragraph" w:customStyle="1" w:styleId="titolotabella">
    <w:name w:val="titolo tabella"/>
    <w:basedOn w:val="tabella"/>
    <w:next w:val="tabella"/>
    <w:rsid w:val="00F06FBF"/>
    <w:rPr>
      <w:b/>
      <w:smallCaps/>
      <w:sz w:val="22"/>
    </w:rPr>
  </w:style>
  <w:style w:type="paragraph" w:styleId="ListParagraph">
    <w:name w:val="List Paragraph"/>
    <w:basedOn w:val="Normal"/>
    <w:link w:val="ListParagraphChar"/>
    <w:uiPriority w:val="34"/>
    <w:qFormat/>
    <w:rsid w:val="00F06FBF"/>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table" w:styleId="TableGrid">
    <w:name w:val="Table Grid"/>
    <w:basedOn w:val="TableNormal"/>
    <w:uiPriority w:val="39"/>
    <w:rsid w:val="009D0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C4CAD"/>
    <w:rPr>
      <w:sz w:val="16"/>
      <w:szCs w:val="16"/>
    </w:rPr>
  </w:style>
  <w:style w:type="paragraph" w:styleId="CommentText">
    <w:name w:val="annotation text"/>
    <w:basedOn w:val="Normal"/>
    <w:link w:val="CommentTextChar"/>
    <w:uiPriority w:val="99"/>
    <w:unhideWhenUsed/>
    <w:rsid w:val="00EC4CAD"/>
    <w:pPr>
      <w:widowControl/>
      <w:suppressAutoHyphens w:val="0"/>
      <w:spacing w:after="160"/>
    </w:pPr>
    <w:rPr>
      <w:rFonts w:asciiTheme="minorHAnsi" w:eastAsiaTheme="minorHAnsi" w:hAnsiTheme="minorHAnsi" w:cstheme="minorBidi"/>
      <w:kern w:val="2"/>
      <w:sz w:val="20"/>
      <w:szCs w:val="20"/>
      <w:lang w:val="en-GB" w:eastAsia="en-US" w:bidi="ar-SA"/>
      <w14:ligatures w14:val="standardContextual"/>
    </w:rPr>
  </w:style>
  <w:style w:type="character" w:customStyle="1" w:styleId="CommentTextChar">
    <w:name w:val="Comment Text Char"/>
    <w:basedOn w:val="DefaultParagraphFont"/>
    <w:link w:val="CommentText"/>
    <w:uiPriority w:val="99"/>
    <w:rsid w:val="00EC4CAD"/>
    <w:rPr>
      <w:kern w:val="2"/>
      <w:sz w:val="20"/>
      <w:szCs w:val="20"/>
      <w:lang w:val="en-GB"/>
      <w14:ligatures w14:val="standardContextual"/>
    </w:rPr>
  </w:style>
  <w:style w:type="paragraph" w:styleId="CommentSubject">
    <w:name w:val="annotation subject"/>
    <w:basedOn w:val="CommentText"/>
    <w:next w:val="CommentText"/>
    <w:link w:val="CommentSubjectChar"/>
    <w:uiPriority w:val="99"/>
    <w:semiHidden/>
    <w:unhideWhenUsed/>
    <w:rsid w:val="000F2A6F"/>
    <w:pPr>
      <w:widowControl w:val="0"/>
      <w:suppressAutoHyphens/>
      <w:spacing w:after="0"/>
    </w:pPr>
    <w:rPr>
      <w:rFonts w:ascii="Times New Roman" w:eastAsia="SimSun" w:hAnsi="Times New Roman" w:cs="Mangal"/>
      <w:b/>
      <w:bCs/>
      <w:kern w:val="1"/>
      <w:szCs w:val="18"/>
      <w:lang w:val="it-IT" w:eastAsia="hi-IN" w:bidi="hi-IN"/>
      <w14:ligatures w14:val="none"/>
    </w:rPr>
  </w:style>
  <w:style w:type="character" w:customStyle="1" w:styleId="CommentSubjectChar">
    <w:name w:val="Comment Subject Char"/>
    <w:basedOn w:val="CommentTextChar"/>
    <w:link w:val="CommentSubject"/>
    <w:uiPriority w:val="99"/>
    <w:semiHidden/>
    <w:rsid w:val="000F2A6F"/>
    <w:rPr>
      <w:rFonts w:ascii="Times New Roman" w:eastAsia="SimSun" w:hAnsi="Times New Roman" w:cs="Mangal"/>
      <w:b/>
      <w:bCs/>
      <w:kern w:val="1"/>
      <w:sz w:val="20"/>
      <w:szCs w:val="18"/>
      <w:lang w:val="en-GB" w:eastAsia="hi-IN" w:bidi="hi-IN"/>
      <w14:ligatures w14:val="standardContextual"/>
    </w:rPr>
  </w:style>
  <w:style w:type="character" w:customStyle="1" w:styleId="ListParagraphChar">
    <w:name w:val="List Paragraph Char"/>
    <w:link w:val="ListParagraph"/>
    <w:uiPriority w:val="34"/>
    <w:locked/>
    <w:rsid w:val="004B53D1"/>
    <w:rPr>
      <w:rFonts w:ascii="Calibri" w:eastAsia="Calibri" w:hAnsi="Calibri" w:cs="Times New Roman"/>
    </w:rPr>
  </w:style>
  <w:style w:type="character" w:styleId="UnresolvedMention">
    <w:name w:val="Unresolved Mention"/>
    <w:basedOn w:val="DefaultParagraphFont"/>
    <w:uiPriority w:val="99"/>
    <w:semiHidden/>
    <w:unhideWhenUsed/>
    <w:rsid w:val="000A7D1A"/>
    <w:rPr>
      <w:color w:val="605E5C"/>
      <w:shd w:val="clear" w:color="auto" w:fill="E1DFDD"/>
    </w:rPr>
  </w:style>
  <w:style w:type="table" w:styleId="TableSimple1">
    <w:name w:val="Table Simple 1"/>
    <w:basedOn w:val="TableNormal"/>
    <w:uiPriority w:val="99"/>
    <w:rsid w:val="000333AF"/>
    <w:pPr>
      <w:spacing w:after="0" w:line="240" w:lineRule="auto"/>
    </w:pPr>
    <w:rPr>
      <w:rFonts w:eastAsiaTheme="minorEastAsia"/>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70221A"/>
    <w:pPr>
      <w:spacing w:after="0" w:line="240" w:lineRule="auto"/>
    </w:pPr>
    <w:rPr>
      <w:rFonts w:ascii="Times New Roman" w:eastAsia="SimSun" w:hAnsi="Times New Roman" w:cs="Mangal"/>
      <w:kern w:val="1"/>
      <w:sz w:val="24"/>
      <w:szCs w:val="21"/>
      <w:lang w:eastAsia="hi-IN" w:bidi="hi-IN"/>
    </w:rPr>
  </w:style>
  <w:style w:type="paragraph" w:customStyle="1" w:styleId="pf0">
    <w:name w:val="pf0"/>
    <w:basedOn w:val="Normal"/>
    <w:rsid w:val="00414E0D"/>
    <w:pPr>
      <w:widowControl/>
      <w:suppressAutoHyphens w:val="0"/>
      <w:spacing w:before="100" w:beforeAutospacing="1" w:after="100" w:afterAutospacing="1"/>
    </w:pPr>
    <w:rPr>
      <w:rFonts w:eastAsia="Times New Roman" w:cs="Times New Roman"/>
      <w:kern w:val="0"/>
      <w:lang w:val="en-GB" w:eastAsia="en-GB" w:bidi="ar-SA"/>
    </w:rPr>
  </w:style>
  <w:style w:type="character" w:customStyle="1" w:styleId="cf01">
    <w:name w:val="cf01"/>
    <w:basedOn w:val="DefaultParagraphFont"/>
    <w:rsid w:val="00414E0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276372780">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341813619">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61186-EE73-4CD8-AE85-A611554DF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996</Words>
  <Characters>5682</Characters>
  <Application>Microsoft Office Word</Application>
  <DocSecurity>0</DocSecurity>
  <Lines>47</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6</cp:revision>
  <dcterms:created xsi:type="dcterms:W3CDTF">2023-09-26T14:32:00Z</dcterms:created>
  <dcterms:modified xsi:type="dcterms:W3CDTF">2023-09-26T14:50:00Z</dcterms:modified>
</cp:coreProperties>
</file>